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59EC6" w14:textId="77777777" w:rsidR="00B24B79" w:rsidRPr="009A2EFB" w:rsidRDefault="00F76B1E" w:rsidP="00B24B79">
      <w:pPr>
        <w:spacing w:line="278" w:lineRule="auto"/>
        <w:jc w:val="right"/>
        <w:rPr>
          <w:b/>
          <w:bCs/>
          <w:kern w:val="2"/>
          <w:sz w:val="24"/>
          <w:szCs w:val="24"/>
          <w:lang w:val="en-US"/>
        </w:rPr>
      </w:pPr>
      <w:r>
        <w:rPr>
          <w:b/>
          <w:bCs/>
          <w:kern w:val="2"/>
          <w:sz w:val="24"/>
          <w:szCs w:val="24"/>
          <w:lang w:val="en-US"/>
        </w:rPr>
        <w:t xml:space="preserve">Place of Safety </w:t>
      </w:r>
      <w:r w:rsidR="00B24B79" w:rsidRPr="009A2EFB">
        <w:rPr>
          <w:b/>
          <w:bCs/>
          <w:kern w:val="2"/>
          <w:sz w:val="24"/>
          <w:szCs w:val="24"/>
          <w:lang w:val="en-US"/>
        </w:rPr>
        <w:t xml:space="preserve">Article </w:t>
      </w:r>
      <w:r w:rsidR="00FB6C3E" w:rsidRPr="006334DE">
        <w:rPr>
          <w:b/>
          <w:bCs/>
          <w:kern w:val="2"/>
          <w:sz w:val="24"/>
          <w:szCs w:val="24"/>
          <w:lang w:val="en-US"/>
        </w:rPr>
        <w:t>129</w:t>
      </w:r>
      <w:r w:rsidR="006334DE" w:rsidRPr="006334DE">
        <w:rPr>
          <w:b/>
          <w:bCs/>
          <w:kern w:val="2"/>
          <w:sz w:val="24"/>
          <w:szCs w:val="24"/>
          <w:lang w:val="en-US"/>
        </w:rPr>
        <w:t xml:space="preserve"> (1)</w:t>
      </w:r>
      <w:r w:rsidRPr="006334DE">
        <w:rPr>
          <w:b/>
          <w:bCs/>
          <w:kern w:val="2"/>
          <w:sz w:val="24"/>
          <w:szCs w:val="24"/>
          <w:lang w:val="en-US"/>
        </w:rPr>
        <w:t>/130</w:t>
      </w:r>
      <w:r>
        <w:rPr>
          <w:b/>
          <w:bCs/>
          <w:kern w:val="2"/>
          <w:sz w:val="24"/>
          <w:szCs w:val="24"/>
          <w:lang w:val="en-US"/>
        </w:rPr>
        <w:t xml:space="preserve"> </w:t>
      </w:r>
      <w:r w:rsidR="00C555BA">
        <w:rPr>
          <w:b/>
          <w:bCs/>
          <w:kern w:val="2"/>
          <w:sz w:val="24"/>
          <w:szCs w:val="24"/>
          <w:lang w:val="en-US"/>
        </w:rPr>
        <w:t>R</w:t>
      </w:r>
      <w:r w:rsidR="00B24B79" w:rsidRPr="009A2EFB">
        <w:rPr>
          <w:b/>
          <w:bCs/>
          <w:kern w:val="2"/>
          <w:sz w:val="24"/>
          <w:szCs w:val="24"/>
          <w:lang w:val="en-US"/>
        </w:rPr>
        <w:t xml:space="preserve">ecording Form </w:t>
      </w:r>
    </w:p>
    <w:p w14:paraId="20A8BCA4" w14:textId="77777777" w:rsidR="00FB6C3E" w:rsidRDefault="00B24B79" w:rsidP="00FB6C3E">
      <w:pPr>
        <w:ind w:right="1097"/>
        <w:jc w:val="center"/>
        <w:rPr>
          <w:rFonts w:ascii="Arial" w:hAnsi="Arial" w:cs="Arial"/>
          <w:b/>
        </w:rPr>
      </w:pPr>
      <w:r w:rsidRPr="00B24B79">
        <w:rPr>
          <w:rFonts w:ascii="Arial" w:hAnsi="Arial" w:cs="Arial"/>
          <w:b/>
        </w:rPr>
        <w:t xml:space="preserve">Mental Health (NI) Order 1986 - Article </w:t>
      </w:r>
      <w:r w:rsidR="00FB6C3E">
        <w:rPr>
          <w:rFonts w:ascii="Arial" w:hAnsi="Arial" w:cs="Arial"/>
          <w:b/>
        </w:rPr>
        <w:t>129</w:t>
      </w:r>
      <w:r w:rsidR="00C555BA">
        <w:rPr>
          <w:rFonts w:ascii="Arial" w:hAnsi="Arial" w:cs="Arial"/>
          <w:b/>
        </w:rPr>
        <w:t>(1)</w:t>
      </w:r>
      <w:r w:rsidR="00FB6C3E">
        <w:rPr>
          <w:rFonts w:ascii="Arial" w:hAnsi="Arial" w:cs="Arial"/>
          <w:b/>
        </w:rPr>
        <w:t xml:space="preserve">/ </w:t>
      </w:r>
      <w:r w:rsidR="00F76B1E">
        <w:rPr>
          <w:rFonts w:ascii="Arial" w:hAnsi="Arial" w:cs="Arial"/>
          <w:b/>
        </w:rPr>
        <w:t xml:space="preserve">129(5)/ </w:t>
      </w:r>
      <w:r w:rsidRPr="00B24B79">
        <w:rPr>
          <w:rFonts w:ascii="Arial" w:hAnsi="Arial" w:cs="Arial"/>
          <w:b/>
        </w:rPr>
        <w:t>130</w:t>
      </w:r>
      <w:r w:rsidR="00F76B1E">
        <w:rPr>
          <w:rFonts w:ascii="Arial" w:hAnsi="Arial" w:cs="Arial"/>
          <w:b/>
        </w:rPr>
        <w:t xml:space="preserve"> (1)/130(2)</w:t>
      </w:r>
    </w:p>
    <w:p w14:paraId="0459A797" w14:textId="77777777" w:rsidR="00B24B79" w:rsidRPr="00B24B79" w:rsidRDefault="00B24B79" w:rsidP="00FB6C3E">
      <w:pPr>
        <w:ind w:right="1097"/>
        <w:jc w:val="center"/>
        <w:rPr>
          <w:rFonts w:ascii="Arial" w:hAnsi="Arial" w:cs="Arial"/>
          <w:b/>
        </w:rPr>
      </w:pPr>
      <w:r w:rsidRPr="00B24B79">
        <w:rPr>
          <w:rFonts w:ascii="Arial" w:hAnsi="Arial" w:cs="Arial"/>
          <w:b/>
        </w:rPr>
        <w:t>Record of Discussion and Decision Making when Place of Safety is an Emergency Department including handovers from PSNI to Health Partners</w:t>
      </w:r>
    </w:p>
    <w:p w14:paraId="7E7EEE52" w14:textId="77777777" w:rsidR="00B24B79" w:rsidRDefault="00B24B79" w:rsidP="00B24B79">
      <w:pPr>
        <w:rPr>
          <w:rFonts w:ascii="Arial" w:hAnsi="Arial" w:cs="Arial"/>
          <w:b/>
        </w:rPr>
      </w:pPr>
      <w:r w:rsidRPr="00B24B79">
        <w:rPr>
          <w:rFonts w:ascii="Arial" w:hAnsi="Arial" w:cs="Arial"/>
          <w:b/>
        </w:rPr>
        <w:t>Part 1: To be completed by PSNI</w:t>
      </w:r>
      <w:r w:rsidR="00FB6C3E">
        <w:rPr>
          <w:rFonts w:ascii="Arial" w:hAnsi="Arial" w:cs="Arial"/>
          <w:b/>
        </w:rPr>
        <w:t xml:space="preserve"> – complete either 129</w:t>
      </w:r>
      <w:r w:rsidR="00C555BA">
        <w:rPr>
          <w:rFonts w:ascii="Arial" w:hAnsi="Arial" w:cs="Arial"/>
          <w:b/>
        </w:rPr>
        <w:t>(1)</w:t>
      </w:r>
      <w:r w:rsidR="00FB6C3E">
        <w:rPr>
          <w:rFonts w:ascii="Arial" w:hAnsi="Arial" w:cs="Arial"/>
          <w:b/>
        </w:rPr>
        <w:t xml:space="preserve"> or 130 section 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931"/>
        <w:gridCol w:w="3655"/>
        <w:gridCol w:w="1004"/>
      </w:tblGrid>
      <w:tr w:rsidR="00FB6C3E" w:rsidRPr="009A2EFB" w14:paraId="4B07E282" w14:textId="77777777" w:rsidTr="0037601F">
        <w:trPr>
          <w:trHeight w:val="416"/>
        </w:trPr>
        <w:tc>
          <w:tcPr>
            <w:tcW w:w="9242" w:type="dxa"/>
            <w:gridSpan w:val="4"/>
            <w:shd w:val="clear" w:color="auto" w:fill="C1E4F5"/>
          </w:tcPr>
          <w:p w14:paraId="6689AEE8" w14:textId="77777777" w:rsidR="00FB6C3E" w:rsidRPr="009A2EFB" w:rsidRDefault="00FB6C3E" w:rsidP="005B41F6">
            <w:pPr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  <w:b/>
              </w:rPr>
              <w:t xml:space="preserve">Part 1 Section A: </w:t>
            </w:r>
            <w:r w:rsidR="0037601F">
              <w:rPr>
                <w:rFonts w:ascii="Arial" w:hAnsi="Arial" w:cs="Arial"/>
                <w:b/>
              </w:rPr>
              <w:t xml:space="preserve">ARTICLE 129 Warrant </w:t>
            </w:r>
          </w:p>
        </w:tc>
      </w:tr>
      <w:tr w:rsidR="00FB6C3E" w:rsidRPr="009A2EFB" w14:paraId="19856739" w14:textId="77777777" w:rsidTr="0037601F">
        <w:trPr>
          <w:trHeight w:val="428"/>
        </w:trPr>
        <w:tc>
          <w:tcPr>
            <w:tcW w:w="9242" w:type="dxa"/>
            <w:gridSpan w:val="4"/>
          </w:tcPr>
          <w:p w14:paraId="0889621B" w14:textId="77777777" w:rsidR="00FB6C3E" w:rsidRPr="009A2EFB" w:rsidRDefault="00FB6C3E" w:rsidP="005B41F6">
            <w:pPr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Please type your answer into the below boxes. </w:t>
            </w:r>
          </w:p>
        </w:tc>
      </w:tr>
      <w:tr w:rsidR="00FB6C3E" w:rsidRPr="009A2EFB" w14:paraId="6C2647BD" w14:textId="77777777" w:rsidTr="0037601F">
        <w:trPr>
          <w:trHeight w:val="428"/>
        </w:trPr>
        <w:tc>
          <w:tcPr>
            <w:tcW w:w="3539" w:type="dxa"/>
          </w:tcPr>
          <w:p w14:paraId="2DD5BF23" w14:textId="77777777" w:rsidR="00FB6C3E" w:rsidRPr="009A2EFB" w:rsidRDefault="00FB6C3E" w:rsidP="005B41F6">
            <w:pPr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Date and Time </w:t>
            </w:r>
            <w:r w:rsidR="00F76B1E">
              <w:rPr>
                <w:rFonts w:ascii="Arial" w:hAnsi="Arial" w:cs="Arial"/>
              </w:rPr>
              <w:t xml:space="preserve">Article 129(1) was enacted </w:t>
            </w:r>
            <w:r w:rsidRPr="009A2EFB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-932280728"/>
            <w:placeholder>
              <w:docPart w:val="DefaultPlaceholder_-1854013438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703" w:type="dxa"/>
                <w:gridSpan w:val="3"/>
              </w:tcPr>
              <w:p w14:paraId="7C127BDA" w14:textId="58E99AE4" w:rsidR="00FB6C3E" w:rsidRPr="009A2EFB" w:rsidRDefault="00E211FE" w:rsidP="00E211FE">
                <w:pPr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FB6C3E" w:rsidRPr="009A2EFB" w14:paraId="5AF460C1" w14:textId="77777777" w:rsidTr="0037601F">
        <w:trPr>
          <w:trHeight w:val="399"/>
        </w:trPr>
        <w:tc>
          <w:tcPr>
            <w:tcW w:w="9242" w:type="dxa"/>
            <w:gridSpan w:val="4"/>
          </w:tcPr>
          <w:p w14:paraId="139B0D15" w14:textId="77777777" w:rsidR="00FB6C3E" w:rsidRDefault="00FB6C3E" w:rsidP="009A2E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decision to enact Article 129 </w:t>
            </w:r>
            <w:r w:rsidR="00C555BA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6334DE">
              <w:rPr>
                <w:rFonts w:ascii="Arial" w:hAnsi="Arial" w:cs="Arial"/>
                <w:b/>
                <w:bCs/>
                <w:sz w:val="20"/>
                <w:szCs w:val="20"/>
              </w:rPr>
              <w:t>1)</w:t>
            </w:r>
            <w:r w:rsidR="006334DE"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334DE">
              <w:rPr>
                <w:rFonts w:ascii="Arial" w:hAnsi="Arial" w:cs="Arial"/>
                <w:b/>
                <w:bCs/>
                <w:sz w:val="20"/>
                <w:szCs w:val="20"/>
              </w:rPr>
              <w:t>is</w:t>
            </w: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based on</w:t>
            </w:r>
            <w:r w:rsidR="00764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41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</w:t>
            </w:r>
            <w:r w:rsidR="00A45022">
              <w:rPr>
                <w:rFonts w:ascii="Arial" w:hAnsi="Arial" w:cs="Arial"/>
                <w:b/>
                <w:bCs/>
                <w:sz w:val="20"/>
                <w:szCs w:val="20"/>
              </w:rPr>
              <w:t>authorisation of a warrant</w:t>
            </w: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E519600" w14:textId="77777777" w:rsidR="00F76B1E" w:rsidRPr="009A2EFB" w:rsidRDefault="00F76B1E" w:rsidP="009A2E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6B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Person is believed to be suffering from </w:t>
            </w:r>
            <w:r w:rsidR="006334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Pr="00F76B1E">
              <w:rPr>
                <w:rFonts w:ascii="Arial" w:hAnsi="Arial" w:cs="Arial"/>
                <w:b/>
                <w:bCs/>
                <w:sz w:val="20"/>
                <w:szCs w:val="20"/>
              </w:rPr>
              <w:t>mental disorder and</w:t>
            </w:r>
          </w:p>
        </w:tc>
      </w:tr>
      <w:tr w:rsidR="00FB6C3E" w:rsidRPr="009A2EFB" w14:paraId="42669E9F" w14:textId="77777777" w:rsidTr="0037601F">
        <w:trPr>
          <w:trHeight w:val="675"/>
        </w:trPr>
        <w:tc>
          <w:tcPr>
            <w:tcW w:w="3539" w:type="dxa"/>
          </w:tcPr>
          <w:p w14:paraId="6C30B563" w14:textId="77777777" w:rsidR="00FB6C3E" w:rsidRPr="009A2EFB" w:rsidRDefault="00F76B1E" w:rsidP="00F76B1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Has been or is being, ill-treated, neglected or kept otherwise than under proper control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43007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4" w:type="dxa"/>
              </w:tcPr>
              <w:p w14:paraId="23AB78AC" w14:textId="77777777" w:rsidR="00FB6C3E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730" w:type="dxa"/>
          </w:tcPr>
          <w:p w14:paraId="044132EF" w14:textId="77777777" w:rsidR="00F76B1E" w:rsidRDefault="00F76B1E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</w:p>
          <w:p w14:paraId="544BA322" w14:textId="77777777" w:rsidR="00FB6C3E" w:rsidRPr="009A2EFB" w:rsidRDefault="00F76B1E" w:rsidP="00F76B1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being unable to care for himself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692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9" w:type="dxa"/>
              </w:tcPr>
              <w:p w14:paraId="74BE44E9" w14:textId="77777777" w:rsidR="00FB6C3E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7601F" w:rsidRPr="009A2EFB" w14:paraId="31C13C95" w14:textId="77777777" w:rsidTr="0037601F">
        <w:trPr>
          <w:trHeight w:val="399"/>
          <w:ins w:id="0" w:author="Hughes, Phil" w:date="2025-08-04T17:44:00Z"/>
        </w:trPr>
        <w:tc>
          <w:tcPr>
            <w:tcW w:w="9242" w:type="dxa"/>
            <w:gridSpan w:val="4"/>
          </w:tcPr>
          <w:p w14:paraId="75E01CE4" w14:textId="77777777" w:rsidR="0037601F" w:rsidRPr="0037601F" w:rsidRDefault="0037601F" w:rsidP="0037601F">
            <w:pPr>
              <w:spacing w:after="0" w:line="240" w:lineRule="auto"/>
              <w:rPr>
                <w:ins w:id="1" w:author="Hughes, Phil" w:date="2025-08-04T17:44:00Z"/>
                <w:rFonts w:ascii="Arial" w:hAnsi="Arial" w:cs="Arial"/>
                <w:b/>
                <w:bCs/>
                <w:sz w:val="20"/>
                <w:szCs w:val="20"/>
              </w:rPr>
            </w:pPr>
            <w:r w:rsidRPr="0037601F">
              <w:rPr>
                <w:rFonts w:ascii="Arial" w:hAnsi="Arial" w:cs="Arial"/>
                <w:b/>
                <w:bCs/>
              </w:rPr>
              <w:t xml:space="preserve">Part 1 Section A: Article 130 </w:t>
            </w:r>
          </w:p>
        </w:tc>
      </w:tr>
      <w:tr w:rsidR="00B24B79" w:rsidRPr="009A2EFB" w14:paraId="2BC8867E" w14:textId="77777777" w:rsidTr="0037601F">
        <w:trPr>
          <w:trHeight w:val="399"/>
        </w:trPr>
        <w:tc>
          <w:tcPr>
            <w:tcW w:w="9242" w:type="dxa"/>
            <w:gridSpan w:val="4"/>
          </w:tcPr>
          <w:p w14:paraId="5D3DED61" w14:textId="77777777" w:rsidR="00B24B79" w:rsidRPr="009A2EFB" w:rsidRDefault="00B24B79" w:rsidP="009A2E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decision to enact Article 130 </w:t>
            </w:r>
            <w:r w:rsidR="006334DE">
              <w:rPr>
                <w:rFonts w:ascii="Arial" w:hAnsi="Arial" w:cs="Arial"/>
                <w:b/>
                <w:bCs/>
                <w:sz w:val="20"/>
                <w:szCs w:val="20"/>
              </w:rPr>
              <w:t>is</w:t>
            </w: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based on the </w:t>
            </w:r>
            <w:r w:rsidR="00835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police </w:t>
            </w: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opinion that the individual is  </w:t>
            </w:r>
          </w:p>
        </w:tc>
      </w:tr>
      <w:tr w:rsidR="0037601F" w:rsidRPr="009A2EFB" w14:paraId="5A33D784" w14:textId="77777777" w:rsidTr="0037601F">
        <w:trPr>
          <w:trHeight w:val="399"/>
        </w:trPr>
        <w:tc>
          <w:tcPr>
            <w:tcW w:w="9242" w:type="dxa"/>
            <w:gridSpan w:val="4"/>
          </w:tcPr>
          <w:tbl>
            <w:tblPr>
              <w:tblW w:w="90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7"/>
              <w:gridCol w:w="5652"/>
            </w:tblGrid>
            <w:tr w:rsidR="0037601F" w:rsidRPr="001453D1" w14:paraId="50F2D42D" w14:textId="77777777" w:rsidTr="0037601F">
              <w:trPr>
                <w:trHeight w:val="428"/>
              </w:trPr>
              <w:tc>
                <w:tcPr>
                  <w:tcW w:w="3397" w:type="dxa"/>
                </w:tcPr>
                <w:p w14:paraId="46DC6AF6" w14:textId="77777777" w:rsidR="0037601F" w:rsidRPr="001453D1" w:rsidRDefault="0037601F" w:rsidP="0037601F">
                  <w:pPr>
                    <w:rPr>
                      <w:rFonts w:ascii="Arial" w:hAnsi="Arial" w:cs="Arial"/>
                    </w:rPr>
                  </w:pPr>
                  <w:r w:rsidRPr="001453D1">
                    <w:rPr>
                      <w:rFonts w:ascii="Arial" w:hAnsi="Arial" w:cs="Arial"/>
                    </w:rPr>
                    <w:t xml:space="preserve">Date and Time Article </w:t>
                  </w:r>
                  <w:r>
                    <w:rPr>
                      <w:rFonts w:ascii="Arial" w:hAnsi="Arial" w:cs="Arial"/>
                    </w:rPr>
                    <w:t>130</w:t>
                  </w:r>
                  <w:r w:rsidRPr="001453D1">
                    <w:rPr>
                      <w:rFonts w:ascii="Arial" w:hAnsi="Arial" w:cs="Arial"/>
                    </w:rPr>
                    <w:t xml:space="preserve">) was enacted  </w:t>
                  </w:r>
                </w:p>
              </w:tc>
              <w:tc>
                <w:tcPr>
                  <w:tcW w:w="5652" w:type="dxa"/>
                </w:tcPr>
                <w:p w14:paraId="11003B62" w14:textId="77777777" w:rsidR="0037601F" w:rsidRPr="001453D1" w:rsidRDefault="0037601F" w:rsidP="0037601F">
                  <w:pPr>
                    <w:rPr>
                      <w:rFonts w:ascii="Arial" w:hAnsi="Arial" w:cs="Arial"/>
                    </w:rPr>
                  </w:pPr>
                  <w:r w:rsidRPr="001453D1">
                    <w:rPr>
                      <w:rFonts w:ascii="Arial" w:hAnsi="Arial" w:cs="Arial"/>
                      <w:color w:val="666666"/>
                    </w:rPr>
                    <w:t>.</w:t>
                  </w:r>
                  <w:sdt>
                    <w:sdtPr>
                      <w:rPr>
                        <w:rFonts w:ascii="Arial" w:hAnsi="Arial" w:cs="Arial"/>
                        <w:color w:val="666666"/>
                      </w:rPr>
                      <w:id w:val="1224331519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457EF3" w:rsidRPr="00D43004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0EC29752" w14:textId="77777777" w:rsidR="0037601F" w:rsidRPr="009A2EFB" w:rsidRDefault="0037601F" w:rsidP="003760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4B79" w:rsidRPr="009A2EFB" w14:paraId="571EE557" w14:textId="77777777" w:rsidTr="0037601F">
        <w:trPr>
          <w:trHeight w:val="675"/>
        </w:trPr>
        <w:tc>
          <w:tcPr>
            <w:tcW w:w="3539" w:type="dxa"/>
          </w:tcPr>
          <w:p w14:paraId="11DFBBA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2EFB">
              <w:rPr>
                <w:rFonts w:ascii="Arial" w:hAnsi="Arial" w:cs="Arial"/>
                <w:sz w:val="20"/>
                <w:szCs w:val="20"/>
              </w:rPr>
              <w:t>Found in a public place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46872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4" w:type="dxa"/>
              </w:tcPr>
              <w:p w14:paraId="4F2F6B5B" w14:textId="77777777" w:rsidR="00B24B79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730" w:type="dxa"/>
          </w:tcPr>
          <w:p w14:paraId="693672E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2EFB">
              <w:rPr>
                <w:rFonts w:ascii="Arial" w:hAnsi="Arial" w:cs="Arial"/>
                <w:sz w:val="20"/>
                <w:szCs w:val="20"/>
              </w:rPr>
              <w:t xml:space="preserve">And appears to be suffering from a mental disorder </w:t>
            </w:r>
          </w:p>
          <w:p w14:paraId="68E2D08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661087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9" w:type="dxa"/>
              </w:tcPr>
              <w:p w14:paraId="60667EE4" w14:textId="77777777" w:rsidR="00B24B79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24B79" w:rsidRPr="009A2EFB" w14:paraId="6A31F9EE" w14:textId="77777777" w:rsidTr="0037601F">
        <w:trPr>
          <w:trHeight w:val="450"/>
        </w:trPr>
        <w:tc>
          <w:tcPr>
            <w:tcW w:w="3539" w:type="dxa"/>
          </w:tcPr>
          <w:p w14:paraId="575125C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2EFB">
              <w:rPr>
                <w:rFonts w:ascii="Arial" w:hAnsi="Arial" w:cs="Arial"/>
                <w:sz w:val="20"/>
                <w:szCs w:val="20"/>
              </w:rPr>
              <w:t xml:space="preserve">And is in immediate need of care or control </w:t>
            </w:r>
          </w:p>
          <w:p w14:paraId="5F222D3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495840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4" w:type="dxa"/>
              </w:tcPr>
              <w:p w14:paraId="3D2D5120" w14:textId="77777777" w:rsidR="00B24B79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730" w:type="dxa"/>
          </w:tcPr>
          <w:p w14:paraId="0E8E10A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2EFB">
              <w:rPr>
                <w:rFonts w:ascii="Arial" w:hAnsi="Arial" w:cs="Arial"/>
                <w:sz w:val="20"/>
                <w:szCs w:val="20"/>
              </w:rPr>
              <w:t xml:space="preserve">And it is in the interest of that person or the protection of others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0100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9" w:type="dxa"/>
              </w:tcPr>
              <w:p w14:paraId="7B223401" w14:textId="77777777" w:rsidR="00B24B79" w:rsidRPr="009A2EFB" w:rsidRDefault="00457EF3" w:rsidP="009A2EFB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24B79" w:rsidRPr="009A2EFB" w14:paraId="15049550" w14:textId="77777777">
        <w:trPr>
          <w:trHeight w:val="380"/>
        </w:trPr>
        <w:tc>
          <w:tcPr>
            <w:tcW w:w="9242" w:type="dxa"/>
            <w:gridSpan w:val="4"/>
            <w:shd w:val="clear" w:color="auto" w:fill="DAE9F7"/>
          </w:tcPr>
          <w:p w14:paraId="1A4E0B23" w14:textId="77777777" w:rsidR="00B24B79" w:rsidRPr="009A2EFB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2EFB">
              <w:rPr>
                <w:rFonts w:ascii="Arial" w:hAnsi="Arial" w:cs="Arial"/>
                <w:sz w:val="20"/>
                <w:szCs w:val="20"/>
              </w:rPr>
              <w:t>Summary</w:t>
            </w:r>
            <w:r w:rsidR="00B24B79" w:rsidRPr="009A2EFB">
              <w:rPr>
                <w:rFonts w:ascii="Arial" w:hAnsi="Arial" w:cs="Arial"/>
                <w:sz w:val="20"/>
                <w:szCs w:val="20"/>
              </w:rPr>
              <w:t xml:space="preserve"> of circumstances</w:t>
            </w:r>
          </w:p>
          <w:p w14:paraId="3F0DF1D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01F" w:rsidRPr="009A2EFB" w14:paraId="0D4A7C05" w14:textId="77777777" w:rsidTr="0037601F">
        <w:trPr>
          <w:trHeight w:val="380"/>
        </w:trPr>
        <w:tc>
          <w:tcPr>
            <w:tcW w:w="9242" w:type="dxa"/>
            <w:gridSpan w:val="4"/>
          </w:tcPr>
          <w:p w14:paraId="6BE0D25C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F30B62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666666"/>
              </w:rPr>
              <w:id w:val="1840350885"/>
              <w:placeholder>
                <w:docPart w:val="824237FEF6A9456D9B39AEBF468DA8C5"/>
              </w:placeholder>
            </w:sdtPr>
            <w:sdtEndPr/>
            <w:sdtContent>
              <w:p w14:paraId="60AE1EB5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49088119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4D7565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9D9150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BDC79EF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3EB7CB" w14:textId="77777777" w:rsidR="0037601F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1DA4DC" w14:textId="77777777" w:rsidR="0037601F" w:rsidRPr="009A2EFB" w:rsidRDefault="0037601F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B79" w:rsidRPr="009A2EFB" w14:paraId="56B1D186" w14:textId="77777777" w:rsidTr="0037601F">
        <w:trPr>
          <w:trHeight w:val="380"/>
        </w:trPr>
        <w:tc>
          <w:tcPr>
            <w:tcW w:w="3539" w:type="dxa"/>
          </w:tcPr>
          <w:p w14:paraId="70A18C9E" w14:textId="77777777" w:rsidR="00A74D56" w:rsidRDefault="00B24B79" w:rsidP="00A74D56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Police Serial Number </w:t>
            </w:r>
            <w:sdt>
              <w:sdtPr>
                <w:rPr>
                  <w:rFonts w:ascii="Arial" w:hAnsi="Arial" w:cs="Arial"/>
                  <w:color w:val="666666"/>
                </w:rPr>
                <w:id w:val="1867941722"/>
                <w:placeholder>
                  <w:docPart w:val="1FA3C4CD1030497AA802877A1CAC85C1"/>
                </w:placeholder>
              </w:sdtPr>
              <w:sdtEndPr/>
              <w:sdtContent>
                <w:r w:rsidR="00A74D56"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sdtContent>
            </w:sdt>
          </w:p>
          <w:p w14:paraId="7D84751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</w:tcPr>
          <w:p w14:paraId="5D8D438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176BDC3" w14:textId="77777777" w:rsidR="00A74D56" w:rsidRDefault="00B24B79" w:rsidP="00A74D56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  <w:r w:rsidRPr="009A2E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Constable </w:t>
            </w:r>
            <w:sdt>
              <w:sdtPr>
                <w:rPr>
                  <w:rFonts w:ascii="Arial" w:hAnsi="Arial" w:cs="Arial"/>
                  <w:color w:val="666666"/>
                </w:rPr>
                <w:id w:val="1165202123"/>
                <w:placeholder>
                  <w:docPart w:val="2022BD4286684487852B97AC03D217D6"/>
                </w:placeholder>
              </w:sdtPr>
              <w:sdtEndPr/>
              <w:sdtContent>
                <w:r w:rsidR="00A74D56"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sdtContent>
            </w:sdt>
          </w:p>
          <w:p w14:paraId="0F639CC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</w:tcPr>
          <w:p w14:paraId="7B82743A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FF6A4" w14:textId="77777777" w:rsidR="00B24B79" w:rsidRPr="00B24B79" w:rsidRDefault="00B24B79" w:rsidP="00B24B7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3220"/>
        <w:gridCol w:w="1325"/>
        <w:gridCol w:w="3142"/>
      </w:tblGrid>
      <w:tr w:rsidR="00B24B79" w:rsidRPr="009A2EFB" w14:paraId="5055D5B8" w14:textId="77777777" w:rsidTr="009A2EFB">
        <w:tc>
          <w:tcPr>
            <w:tcW w:w="9016" w:type="dxa"/>
            <w:gridSpan w:val="4"/>
            <w:shd w:val="clear" w:color="auto" w:fill="C1E4F5"/>
          </w:tcPr>
          <w:p w14:paraId="2565E02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Part 1 Section B: Person </w:t>
            </w:r>
            <w:r w:rsidR="00F76B1E">
              <w:rPr>
                <w:rFonts w:ascii="Arial" w:hAnsi="Arial" w:cs="Arial"/>
                <w:b/>
                <w:bCs/>
              </w:rPr>
              <w:t xml:space="preserve">searched for and removed to Place of Safety </w:t>
            </w:r>
          </w:p>
        </w:tc>
      </w:tr>
      <w:tr w:rsidR="00B24B79" w:rsidRPr="009A2EFB" w14:paraId="2815C08E" w14:textId="77777777" w:rsidTr="009A2EFB">
        <w:tc>
          <w:tcPr>
            <w:tcW w:w="1329" w:type="dxa"/>
          </w:tcPr>
          <w:p w14:paraId="07F4D69A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Forenames </w:t>
            </w:r>
          </w:p>
        </w:tc>
        <w:sdt>
          <w:sdtPr>
            <w:rPr>
              <w:rFonts w:ascii="Arial" w:hAnsi="Arial" w:cs="Arial"/>
            </w:rPr>
            <w:id w:val="20112906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20" w:type="dxa"/>
              </w:tcPr>
              <w:p w14:paraId="56D994DB" w14:textId="77777777" w:rsidR="00B24B79" w:rsidRPr="009A2EFB" w:rsidRDefault="00457EF3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25" w:type="dxa"/>
          </w:tcPr>
          <w:p w14:paraId="7430774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Surname</w:t>
            </w:r>
          </w:p>
        </w:tc>
        <w:tc>
          <w:tcPr>
            <w:tcW w:w="3142" w:type="dxa"/>
          </w:tcPr>
          <w:sdt>
            <w:sdtPr>
              <w:rPr>
                <w:rFonts w:ascii="Arial" w:hAnsi="Arial" w:cs="Arial"/>
                <w:color w:val="666666"/>
              </w:rPr>
              <w:id w:val="1052511270"/>
              <w:placeholder>
                <w:docPart w:val="DefaultPlaceholder_-1854013440"/>
              </w:placeholder>
            </w:sdtPr>
            <w:sdtEndPr/>
            <w:sdtContent>
              <w:p w14:paraId="025C4027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63A228DA" w14:textId="77777777" w:rsidTr="009A2EFB">
        <w:tc>
          <w:tcPr>
            <w:tcW w:w="1329" w:type="dxa"/>
          </w:tcPr>
          <w:p w14:paraId="6588DDC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DOB</w:t>
            </w:r>
          </w:p>
        </w:tc>
        <w:tc>
          <w:tcPr>
            <w:tcW w:w="3220" w:type="dxa"/>
          </w:tcPr>
          <w:sdt>
            <w:sdtPr>
              <w:rPr>
                <w:rFonts w:ascii="Arial" w:hAnsi="Arial" w:cs="Arial"/>
                <w:color w:val="666666"/>
              </w:rPr>
              <w:id w:val="1458531738"/>
              <w:placeholder>
                <w:docPart w:val="DefaultPlaceholder_-1854013440"/>
              </w:placeholder>
            </w:sdtPr>
            <w:sdtEndPr/>
            <w:sdtContent>
              <w:p w14:paraId="4EB0219C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  <w:tc>
          <w:tcPr>
            <w:tcW w:w="1325" w:type="dxa"/>
          </w:tcPr>
          <w:p w14:paraId="5606381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Postcode</w:t>
            </w:r>
          </w:p>
        </w:tc>
        <w:tc>
          <w:tcPr>
            <w:tcW w:w="3142" w:type="dxa"/>
          </w:tcPr>
          <w:sdt>
            <w:sdtPr>
              <w:rPr>
                <w:rFonts w:ascii="Arial" w:hAnsi="Arial" w:cs="Arial"/>
                <w:color w:val="666666"/>
              </w:rPr>
              <w:id w:val="365337632"/>
              <w:placeholder>
                <w:docPart w:val="DefaultPlaceholder_-1854013440"/>
              </w:placeholder>
            </w:sdtPr>
            <w:sdtEndPr/>
            <w:sdtContent>
              <w:p w14:paraId="47A36D3A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531DA488" w14:textId="77777777" w:rsidTr="009A2EFB">
        <w:tc>
          <w:tcPr>
            <w:tcW w:w="1329" w:type="dxa"/>
          </w:tcPr>
          <w:p w14:paraId="5F062AC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Address</w:t>
            </w:r>
          </w:p>
        </w:tc>
        <w:tc>
          <w:tcPr>
            <w:tcW w:w="7687" w:type="dxa"/>
            <w:gridSpan w:val="3"/>
          </w:tcPr>
          <w:sdt>
            <w:sdtPr>
              <w:rPr>
                <w:rFonts w:ascii="Arial" w:hAnsi="Arial" w:cs="Arial"/>
                <w:color w:val="666666"/>
              </w:rPr>
              <w:id w:val="-690761866"/>
              <w:placeholder>
                <w:docPart w:val="DefaultPlaceholder_-1854013440"/>
              </w:placeholder>
            </w:sdtPr>
            <w:sdtEndPr/>
            <w:sdtContent>
              <w:p w14:paraId="0AA4109A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33C6432" w14:textId="77777777" w:rsidTr="009A2EFB">
        <w:tc>
          <w:tcPr>
            <w:tcW w:w="1329" w:type="dxa"/>
          </w:tcPr>
          <w:p w14:paraId="333DE54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Ethnicity</w:t>
            </w:r>
          </w:p>
        </w:tc>
        <w:tc>
          <w:tcPr>
            <w:tcW w:w="7687" w:type="dxa"/>
            <w:gridSpan w:val="3"/>
          </w:tcPr>
          <w:sdt>
            <w:sdtPr>
              <w:rPr>
                <w:rFonts w:ascii="Arial" w:hAnsi="Arial" w:cs="Arial"/>
                <w:color w:val="666666"/>
              </w:rPr>
              <w:id w:val="1398165052"/>
              <w:placeholder>
                <w:docPart w:val="DefaultPlaceholder_-1854013440"/>
              </w:placeholder>
            </w:sdtPr>
            <w:sdtEndPr/>
            <w:sdtContent>
              <w:p w14:paraId="68918F89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</w:tbl>
    <w:p w14:paraId="2EDC9B72" w14:textId="77777777" w:rsidR="00B24B79" w:rsidRPr="00B24B79" w:rsidRDefault="00B24B79" w:rsidP="00B24B79">
      <w:pPr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52"/>
        <w:gridCol w:w="1746"/>
        <w:gridCol w:w="894"/>
        <w:gridCol w:w="2147"/>
        <w:gridCol w:w="2338"/>
        <w:gridCol w:w="56"/>
      </w:tblGrid>
      <w:tr w:rsidR="00B24B79" w:rsidRPr="009A2EFB" w14:paraId="3309ECD3" w14:textId="77777777" w:rsidTr="009A2EFB">
        <w:trPr>
          <w:gridAfter w:val="1"/>
          <w:wAfter w:w="56" w:type="dxa"/>
        </w:trPr>
        <w:tc>
          <w:tcPr>
            <w:tcW w:w="9016" w:type="dxa"/>
            <w:gridSpan w:val="6"/>
            <w:shd w:val="clear" w:color="auto" w:fill="C1E4F5"/>
          </w:tcPr>
          <w:p w14:paraId="6044309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Part 1 Section C: Incident/Detention report </w:t>
            </w:r>
          </w:p>
        </w:tc>
      </w:tr>
      <w:tr w:rsidR="00B24B79" w:rsidRPr="009A2EFB" w14:paraId="5BB0A000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1ECF22D0" w14:textId="77777777" w:rsidR="00457EF3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Did you consult with a health professional prior to detention?</w:t>
            </w:r>
          </w:p>
          <w:p w14:paraId="0B7735F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775E2B9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72BBC23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yes –  Name:</w:t>
            </w:r>
          </w:p>
          <w:p w14:paraId="2816507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              Role:</w:t>
            </w:r>
          </w:p>
          <w:p w14:paraId="7B1A67C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              Date and time:</w:t>
            </w:r>
          </w:p>
          <w:p w14:paraId="3F0D43F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Advice/Recommendations given:</w:t>
            </w:r>
          </w:p>
          <w:p w14:paraId="7AF55DE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32214F5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42ECF14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16F2021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1714722199"/>
              <w:placeholder>
                <w:docPart w:val="DefaultPlaceholder_-1854013439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30DFEEC0" w14:textId="46637DF3" w:rsidR="00457EF3" w:rsidRDefault="00290E4A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19D704F6" w14:textId="673EE49A" w:rsidR="00457EF3" w:rsidRDefault="00457EF3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72D4D44A" w14:textId="69E10DBF" w:rsidR="00E4152A" w:rsidRDefault="00E4152A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79D943C1" w14:textId="77777777" w:rsidR="00E4152A" w:rsidRDefault="00E4152A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-2131168258"/>
              <w:placeholder>
                <w:docPart w:val="DefaultPlaceholder_-1854013440"/>
              </w:placeholder>
              <w:showingPlcHdr/>
            </w:sdtPr>
            <w:sdtEndPr/>
            <w:sdtContent>
              <w:p w14:paraId="68E6073D" w14:textId="77777777" w:rsidR="00457EF3" w:rsidRPr="009A2EFB" w:rsidRDefault="00457EF3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24B79" w:rsidRPr="009A2EFB" w14:paraId="67786535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21F70EF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Since </w:t>
            </w:r>
            <w:r w:rsidR="006334DE">
              <w:rPr>
                <w:rFonts w:ascii="Arial" w:hAnsi="Arial" w:cs="Arial"/>
              </w:rPr>
              <w:t xml:space="preserve">being </w:t>
            </w:r>
            <w:r w:rsidR="00F76B1E">
              <w:rPr>
                <w:rFonts w:ascii="Arial" w:hAnsi="Arial" w:cs="Arial"/>
              </w:rPr>
              <w:t>taken into police custody</w:t>
            </w:r>
            <w:r w:rsidRPr="009A2EFB">
              <w:rPr>
                <w:rFonts w:ascii="Arial" w:hAnsi="Arial" w:cs="Arial"/>
              </w:rPr>
              <w:t xml:space="preserve">, and prior to arrival at POS, has the person received any medical attention? If </w:t>
            </w:r>
            <w:r w:rsidR="006334DE" w:rsidRPr="009A2EFB">
              <w:rPr>
                <w:rFonts w:ascii="Arial" w:hAnsi="Arial" w:cs="Arial"/>
              </w:rPr>
              <w:t>yes,</w:t>
            </w:r>
            <w:r w:rsidRPr="009A2EFB">
              <w:rPr>
                <w:rFonts w:ascii="Arial" w:hAnsi="Arial" w:cs="Arial"/>
              </w:rPr>
              <w:t xml:space="preserve"> please describe </w:t>
            </w:r>
          </w:p>
          <w:p w14:paraId="1E061A4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6B2C16D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85" w:type="dxa"/>
            <w:gridSpan w:val="2"/>
          </w:tcPr>
          <w:p w14:paraId="15756DFC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p w14:paraId="5509066E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p w14:paraId="56489867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sdt>
            <w:sdtPr>
              <w:rPr>
                <w:rFonts w:ascii="Arial" w:hAnsi="Arial" w:cs="Arial"/>
              </w:rPr>
              <w:id w:val="390161322"/>
              <w:placeholder>
                <w:docPart w:val="A3430D9763D84FC5AAB83856342E977B"/>
              </w:placeholder>
              <w:showingPlcHdr/>
            </w:sdtPr>
            <w:sdtEndPr/>
            <w:sdtContent>
              <w:p w14:paraId="3A0B9D95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AA921C3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p w14:paraId="75811E5D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p w14:paraId="7576BE8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61E8F3D1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10CFA18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bookmarkStart w:id="2" w:name="_Hlk178954968"/>
            <w:r w:rsidRPr="009A2EFB">
              <w:rPr>
                <w:rFonts w:ascii="Arial" w:hAnsi="Arial" w:cs="Arial"/>
              </w:rPr>
              <w:t>Has the person been restrained? Yes/No</w:t>
            </w:r>
          </w:p>
          <w:p w14:paraId="0875B5B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‘yes’, how and for how long? (</w:t>
            </w:r>
            <w:r w:rsidR="00FB6C3E" w:rsidRPr="009A2EFB">
              <w:rPr>
                <w:rFonts w:ascii="Arial" w:hAnsi="Arial" w:cs="Arial"/>
              </w:rPr>
              <w:t>e.g.</w:t>
            </w:r>
            <w:r w:rsidRPr="009A2EFB">
              <w:rPr>
                <w:rFonts w:ascii="Arial" w:hAnsi="Arial" w:cs="Arial"/>
              </w:rPr>
              <w:t xml:space="preserve"> tasers and PAVA, physical, handcuffs, limb restraints) </w:t>
            </w:r>
          </w:p>
        </w:tc>
        <w:tc>
          <w:tcPr>
            <w:tcW w:w="4485" w:type="dxa"/>
            <w:gridSpan w:val="2"/>
          </w:tcPr>
          <w:p w14:paraId="26C9850D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p w14:paraId="1C020D74" w14:textId="77777777" w:rsidR="00457EF3" w:rsidRDefault="00457EF3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</w:p>
          <w:sdt>
            <w:sdtPr>
              <w:rPr>
                <w:rFonts w:ascii="Arial" w:hAnsi="Arial" w:cs="Arial"/>
              </w:rPr>
              <w:id w:val="2097291706"/>
              <w:placeholder>
                <w:docPart w:val="616EF0E4CC184BA8902201C630EF6D31"/>
              </w:placeholder>
              <w:showingPlcHdr/>
            </w:sdtPr>
            <w:sdtEndPr/>
            <w:sdtContent>
              <w:p w14:paraId="15CAEACB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49E247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B11CFC1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40DE80E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B24B79">
              <w:t>Has the person been searched? If yes please describe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1031107335"/>
              <w:placeholder>
                <w:docPart w:val="30F3B79EC4274D66880CEF7801B13300"/>
              </w:placeholder>
              <w:showingPlcHdr/>
            </w:sdtPr>
            <w:sdtEndPr/>
            <w:sdtContent>
              <w:p w14:paraId="3304E26F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D6F8A1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bookmarkEnd w:id="2"/>
      <w:tr w:rsidR="00B24B79" w:rsidRPr="009A2EFB" w14:paraId="022CBDF5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155BDD7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Is the person</w:t>
            </w:r>
            <w:r w:rsidRPr="009A2EFB">
              <w:rPr>
                <w:rFonts w:ascii="Arial" w:hAnsi="Arial" w:cs="Arial"/>
                <w:spacing w:val="-6"/>
              </w:rPr>
              <w:t xml:space="preserve"> </w:t>
            </w:r>
            <w:r w:rsidRPr="009A2EFB">
              <w:rPr>
                <w:rFonts w:ascii="Arial" w:hAnsi="Arial" w:cs="Arial"/>
              </w:rPr>
              <w:t>on</w:t>
            </w:r>
            <w:r w:rsidRPr="009A2EFB">
              <w:rPr>
                <w:rFonts w:ascii="Arial" w:hAnsi="Arial" w:cs="Arial"/>
                <w:spacing w:val="-2"/>
              </w:rPr>
              <w:t xml:space="preserve"> </w:t>
            </w:r>
            <w:r w:rsidRPr="009A2EFB">
              <w:rPr>
                <w:rFonts w:ascii="Arial" w:hAnsi="Arial" w:cs="Arial"/>
              </w:rPr>
              <w:t xml:space="preserve">medication? If yes, please describe 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962006431"/>
              <w:placeholder>
                <w:docPart w:val="D1C3C22D11CF428BA93A797697D58D7E"/>
              </w:placeholder>
              <w:showingPlcHdr/>
            </w:sdtPr>
            <w:sdtEndPr/>
            <w:sdtContent>
              <w:p w14:paraId="004B89C7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CF15A9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6ED09219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098007F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Does the person appear to be under the effects of drugs or has indicated they have taken drugs? If yes, any further information known: 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1930537843"/>
              <w:placeholder>
                <w:docPart w:val="CFF818762ABC4D2BA86A755AC658686F"/>
              </w:placeholder>
              <w:showingPlcHdr/>
            </w:sdtPr>
            <w:sdtEndPr/>
            <w:sdtContent>
              <w:p w14:paraId="0FBD7B47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32F0B4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7510EB90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5281AF8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Does the person appear to be under the effects of alcohol or has indicated they have consumed alcohol? Yes/No</w:t>
            </w:r>
          </w:p>
          <w:p w14:paraId="5436F3C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Any further information known: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1527403563"/>
              <w:placeholder>
                <w:docPart w:val="2F2F259CA92140B8966CAB8B82466AC7"/>
              </w:placeholder>
              <w:showingPlcHdr/>
            </w:sdtPr>
            <w:sdtEndPr/>
            <w:sdtContent>
              <w:p w14:paraId="5B3211AC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ADCD62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513267C7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2529D924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Does the person have a recent history of absconding?</w:t>
            </w:r>
          </w:p>
          <w:p w14:paraId="517C0E3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1286089856"/>
              <w:placeholder>
                <w:docPart w:val="45C003C792424AE7B1F5DFA94FD5469A"/>
              </w:placeholder>
              <w:showingPlcHdr/>
            </w:sdtPr>
            <w:sdtEndPr/>
            <w:sdtContent>
              <w:p w14:paraId="1F3A79E0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1623FB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231BFE88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15C42E8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Does person’s behaviour suggest a risk of absconding?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1590273694"/>
              <w:placeholder>
                <w:docPart w:val="3DB17907F8D6444EAFD0BEEF56B7A56D"/>
              </w:placeholder>
              <w:showingPlcHdr/>
            </w:sdtPr>
            <w:sdtEndPr/>
            <w:sdtContent>
              <w:p w14:paraId="22391CAD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40DDE7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3CCA87D9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04005A9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Has the person harmed/threatened to harm themselves? Including self-neglect. If yes detail </w:t>
            </w:r>
          </w:p>
          <w:p w14:paraId="1C9FE24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3CB91AC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2444513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1555928144"/>
              <w:placeholder>
                <w:docPart w:val="ED131D66AD67472DAA1A2E0DCFB568F6"/>
              </w:placeholder>
              <w:showingPlcHdr/>
            </w:sdtPr>
            <w:sdtEndPr/>
            <w:sdtContent>
              <w:p w14:paraId="6BEC11BA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A71049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4BB1623F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40CA6BF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Has the person assaulted/ threatened assault to anyone?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2030709612"/>
              <w:placeholder>
                <w:docPart w:val="EAEDD808B32B4AC4B6502BD966ABEB29"/>
              </w:placeholder>
              <w:showingPlcHdr/>
            </w:sdtPr>
            <w:sdtEndPr/>
            <w:sdtContent>
              <w:p w14:paraId="309DD926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32A0538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A0FBD01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6F12DC8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Has the person been compliant since their detention/removal by Police to a Place of Safety?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-618915586"/>
              <w:placeholder>
                <w:docPart w:val="DEB834F43E634F02BA99C12AB11E5B0F"/>
              </w:placeholder>
              <w:showingPlcHdr/>
            </w:sdtPr>
            <w:sdtEndPr/>
            <w:sdtContent>
              <w:p w14:paraId="41A43357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3525EE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9EF84F2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68D2973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Mode of Transport to place of safety</w:t>
            </w:r>
          </w:p>
        </w:tc>
        <w:sdt>
          <w:sdtPr>
            <w:rPr>
              <w:rFonts w:ascii="Arial" w:hAnsi="Arial" w:cs="Arial"/>
            </w:rPr>
            <w:id w:val="-1674646993"/>
            <w:placeholder>
              <w:docPart w:val="DefaultPlaceholder_-1854013439"/>
            </w:placeholder>
            <w:showingPlcHdr/>
            <w:dropDownList>
              <w:listItem w:value="Choose an item."/>
              <w:listItem w:displayText="Private car with escort" w:value="Private car with escort"/>
              <w:listItem w:displayText="NIAS vehicle (ambulance or car)" w:value="NIAS vehicle (ambulance or car)"/>
              <w:listItem w:displayText="Conveyance vehicle (ambulance or car)" w:value="Conveyance vehicle (ambulance or car)"/>
              <w:listItem w:displayText="Police vehicle" w:value="Police vehicle"/>
            </w:dropDownList>
          </w:sdtPr>
          <w:sdtEndPr/>
          <w:sdtContent>
            <w:tc>
              <w:tcPr>
                <w:tcW w:w="4485" w:type="dxa"/>
                <w:gridSpan w:val="2"/>
              </w:tcPr>
              <w:p w14:paraId="72002099" w14:textId="385DA4F2" w:rsidR="00B24B79" w:rsidRPr="009A2EFB" w:rsidRDefault="00290E4A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24B79" w:rsidRPr="009A2EFB" w14:paraId="60647A7D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44CBF90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Have you conducted necessary niche/PNC/Intl checks which may assist with information for handover: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1826004138"/>
              <w:placeholder>
                <w:docPart w:val="C55542EE357F40CAB249A7E60F372634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39B66F80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601D5576" w14:textId="02BD6228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4B58D86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09BBF97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Any other information which will assist or be relevant to the risk, care and management of the patient:</w:t>
            </w:r>
          </w:p>
          <w:p w14:paraId="0B5DD48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29ADE18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</w:rPr>
              <w:id w:val="1555122466"/>
              <w:placeholder>
                <w:docPart w:val="B729A2F64C284BACAAE5DA0F154BDE40"/>
              </w:placeholder>
              <w:showingPlcHdr/>
            </w:sdtPr>
            <w:sdtEndPr/>
            <w:sdtContent>
              <w:p w14:paraId="0EB2E120" w14:textId="77777777" w:rsidR="00457EF3" w:rsidRDefault="00457EF3" w:rsidP="00457EF3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F73489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53F9" w:rsidRPr="009A2EFB" w14:paraId="2CDBA6A8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4403031B" w14:textId="77777777" w:rsidR="008353F9" w:rsidRPr="009A2EFB" w:rsidRDefault="008353F9" w:rsidP="009A2E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 of risk has been assessed by police as being high, medium or low (based on risk matrix guidance)</w:t>
            </w:r>
          </w:p>
        </w:tc>
        <w:tc>
          <w:tcPr>
            <w:tcW w:w="4485" w:type="dxa"/>
            <w:gridSpan w:val="2"/>
          </w:tcPr>
          <w:p w14:paraId="4C09BE70" w14:textId="334C7F2E" w:rsidR="00012937" w:rsidRPr="009A2EFB" w:rsidRDefault="00DF3475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  <w:sdt>
              <w:sdtPr>
                <w:rPr>
                  <w:rFonts w:ascii="Arial" w:hAnsi="Arial" w:cs="Arial"/>
                  <w:color w:val="666666"/>
                </w:rPr>
                <w:id w:val="-1670632834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High" w:value="High"/>
                  <w:listItem w:displayText="Medium" w:value="Medium"/>
                  <w:listItem w:displayText="Low" w:value="Low"/>
                </w:dropDownList>
              </w:sdtPr>
              <w:sdtEndPr/>
              <w:sdtContent>
                <w:r w:rsidR="00290E4A" w:rsidRPr="00D43004">
                  <w:rPr>
                    <w:rStyle w:val="PlaceholderText"/>
                  </w:rPr>
                  <w:t>Choose an item.</w:t>
                </w:r>
              </w:sdtContent>
            </w:sdt>
            <w:r w:rsidR="00012937">
              <w:rPr>
                <w:rFonts w:ascii="Arial" w:hAnsi="Arial" w:cs="Arial"/>
                <w:color w:val="666666"/>
              </w:rPr>
              <w:t xml:space="preserve"> </w:t>
            </w:r>
          </w:p>
        </w:tc>
      </w:tr>
      <w:tr w:rsidR="00B24B79" w:rsidRPr="009A2EFB" w14:paraId="3AF2292B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019537F4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Date and time of arrival: 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134302069"/>
              <w:placeholder>
                <w:docPart w:val="DefaultPlaceholder_-1854013440"/>
              </w:placeholder>
            </w:sdtPr>
            <w:sdtEndPr/>
            <w:sdtContent>
              <w:p w14:paraId="5490329A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</w:tr>
      <w:tr w:rsidR="00B24B79" w:rsidRPr="009A2EFB" w14:paraId="0B65B2FE" w14:textId="77777777" w:rsidTr="009A2EFB">
        <w:trPr>
          <w:gridAfter w:val="1"/>
          <w:wAfter w:w="56" w:type="dxa"/>
        </w:trPr>
        <w:tc>
          <w:tcPr>
            <w:tcW w:w="4531" w:type="dxa"/>
            <w:gridSpan w:val="4"/>
          </w:tcPr>
          <w:p w14:paraId="7722392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Place of Safety </w:t>
            </w:r>
          </w:p>
        </w:tc>
        <w:tc>
          <w:tcPr>
            <w:tcW w:w="4485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1698970090"/>
              <w:placeholder>
                <w:docPart w:val="DefaultPlaceholder_-1854013440"/>
              </w:placeholder>
            </w:sdtPr>
            <w:sdtEndPr/>
            <w:sdtContent>
              <w:p w14:paraId="76F76189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5BEEA37D" w14:textId="77777777" w:rsidTr="009A2EFB">
        <w:trPr>
          <w:gridAfter w:val="1"/>
          <w:wAfter w:w="56" w:type="dxa"/>
        </w:trPr>
        <w:tc>
          <w:tcPr>
            <w:tcW w:w="9016" w:type="dxa"/>
            <w:gridSpan w:val="6"/>
            <w:shd w:val="clear" w:color="auto" w:fill="C1E4F5"/>
          </w:tcPr>
          <w:p w14:paraId="5790753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Part 1 Section D</w:t>
            </w:r>
          </w:p>
        </w:tc>
      </w:tr>
      <w:tr w:rsidR="00B24B79" w:rsidRPr="009A2EFB" w14:paraId="191C5334" w14:textId="77777777" w:rsidTr="009A2EFB">
        <w:trPr>
          <w:gridAfter w:val="1"/>
          <w:wAfter w:w="56" w:type="dxa"/>
        </w:trPr>
        <w:tc>
          <w:tcPr>
            <w:tcW w:w="3637" w:type="dxa"/>
            <w:gridSpan w:val="3"/>
          </w:tcPr>
          <w:p w14:paraId="6D02D5B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Nearest Relative </w:t>
            </w:r>
          </w:p>
          <w:p w14:paraId="20CCB4A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</w:t>
            </w:r>
          </w:p>
          <w:p w14:paraId="683A495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Address</w:t>
            </w:r>
          </w:p>
          <w:p w14:paraId="1F1CB26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Telephone number</w:t>
            </w:r>
          </w:p>
          <w:p w14:paraId="2AF4CF7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Has the nearest relative been notified? Y/N</w:t>
            </w:r>
          </w:p>
          <w:p w14:paraId="0CC6FA7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notified:</w:t>
            </w:r>
          </w:p>
          <w:p w14:paraId="48838DF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79" w:type="dxa"/>
            <w:gridSpan w:val="3"/>
          </w:tcPr>
          <w:sdt>
            <w:sdtPr>
              <w:rPr>
                <w:rFonts w:ascii="Arial" w:hAnsi="Arial" w:cs="Arial"/>
                <w:color w:val="666666"/>
              </w:rPr>
              <w:id w:val="603692807"/>
              <w:placeholder>
                <w:docPart w:val="DefaultPlaceholder_-1854013440"/>
              </w:placeholder>
            </w:sdtPr>
            <w:sdtEndPr/>
            <w:sdtContent>
              <w:p w14:paraId="79E9CAF7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0BF27FBC" w14:textId="77777777" w:rsidTr="009A2EFB">
        <w:trPr>
          <w:gridAfter w:val="1"/>
          <w:wAfter w:w="56" w:type="dxa"/>
        </w:trPr>
        <w:tc>
          <w:tcPr>
            <w:tcW w:w="9016" w:type="dxa"/>
            <w:gridSpan w:val="6"/>
          </w:tcPr>
          <w:p w14:paraId="6EB0B3E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B24B79" w:rsidRPr="009A2EFB" w14:paraId="31BE889F" w14:textId="77777777" w:rsidTr="009A2EFB">
        <w:trPr>
          <w:gridAfter w:val="1"/>
          <w:wAfter w:w="56" w:type="dxa"/>
        </w:trPr>
        <w:tc>
          <w:tcPr>
            <w:tcW w:w="9016" w:type="dxa"/>
            <w:gridSpan w:val="6"/>
          </w:tcPr>
          <w:p w14:paraId="711B087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Police Officer Number who completed Risk Assessment form:</w:t>
            </w:r>
          </w:p>
          <w:p w14:paraId="3520ADC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 </w:t>
            </w:r>
          </w:p>
          <w:sdt>
            <w:sdtPr>
              <w:rPr>
                <w:rFonts w:ascii="Arial" w:hAnsi="Arial" w:cs="Arial"/>
                <w:color w:val="666666"/>
              </w:rPr>
              <w:id w:val="1868869289"/>
              <w:placeholder>
                <w:docPart w:val="E40489D4D5E9489693464AFA36CABE78"/>
              </w:placeholder>
            </w:sdtPr>
            <w:sdtEndPr/>
            <w:sdtContent>
              <w:p w14:paraId="76778686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41B7582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79FFE80E" w14:textId="77777777" w:rsidTr="009A2EFB">
        <w:trPr>
          <w:gridAfter w:val="1"/>
          <w:wAfter w:w="56" w:type="dxa"/>
        </w:trPr>
        <w:tc>
          <w:tcPr>
            <w:tcW w:w="9016" w:type="dxa"/>
            <w:gridSpan w:val="6"/>
            <w:shd w:val="clear" w:color="auto" w:fill="C1E4F5"/>
          </w:tcPr>
          <w:p w14:paraId="758C002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police crews are changing over, please fill in below boxes.</w:t>
            </w:r>
          </w:p>
          <w:p w14:paraId="16EF6B9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3063647F" w14:textId="77777777" w:rsidTr="009A2EFB">
        <w:trPr>
          <w:trHeight w:val="32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5D9D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Handover and briefing completed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4C0A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Y/N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0D12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Date:</w:t>
            </w:r>
          </w:p>
          <w:p w14:paraId="446E6C0B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Time:</w:t>
            </w:r>
          </w:p>
          <w:p w14:paraId="5B33A940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Briefing PIN and signature:</w:t>
            </w:r>
          </w:p>
          <w:p w14:paraId="67F0F27C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Taking over detention PIN and signature: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666666"/>
              </w:rPr>
              <w:id w:val="-1171635232"/>
              <w:placeholder>
                <w:docPart w:val="C6341E9079E744C1B3756366036A9383"/>
              </w:placeholder>
            </w:sdtPr>
            <w:sdtEndPr/>
            <w:sdtContent>
              <w:p w14:paraId="1A874C8F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21937104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</w:p>
        </w:tc>
      </w:tr>
      <w:tr w:rsidR="00B24B79" w:rsidRPr="009A2EFB" w14:paraId="48B4DAD1" w14:textId="77777777" w:rsidTr="009A2EFB">
        <w:trPr>
          <w:trHeight w:val="32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1EE5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Handover and briefing completed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3154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Y/N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19FC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Date:</w:t>
            </w:r>
          </w:p>
          <w:p w14:paraId="45FBDAC6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Time:</w:t>
            </w:r>
          </w:p>
          <w:p w14:paraId="6A04AC14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Briefing PIN and signature:</w:t>
            </w:r>
          </w:p>
          <w:p w14:paraId="504A666A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Taking over detention PIN and signature: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666666"/>
              </w:rPr>
              <w:id w:val="-1196684962"/>
              <w:placeholder>
                <w:docPart w:val="40B3391E483247098F09F79E85B9F016"/>
              </w:placeholder>
            </w:sdtPr>
            <w:sdtEndPr/>
            <w:sdtContent>
              <w:p w14:paraId="4F7B7AE4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5147C09B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</w:p>
        </w:tc>
      </w:tr>
      <w:tr w:rsidR="00B24B79" w:rsidRPr="009A2EFB" w14:paraId="0E4BE426" w14:textId="77777777" w:rsidTr="009A2EFB">
        <w:trPr>
          <w:trHeight w:val="32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5BF7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Handover and briefing completed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FCFB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Y/N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F263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Date:</w:t>
            </w:r>
          </w:p>
          <w:p w14:paraId="32FBAB90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Time:</w:t>
            </w:r>
          </w:p>
          <w:p w14:paraId="7BF186DB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Briefing PIN and signature:</w:t>
            </w:r>
          </w:p>
          <w:p w14:paraId="7BCF6DB3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Taking over detention PIN and signature: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666666"/>
              </w:rPr>
              <w:id w:val="-764453007"/>
              <w:placeholder>
                <w:docPart w:val="88B6E9D3BFB2459D8F9B6FAB26F6F643"/>
              </w:placeholder>
            </w:sdtPr>
            <w:sdtEndPr/>
            <w:sdtContent>
              <w:p w14:paraId="60AC85D0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5FB06CD4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</w:p>
        </w:tc>
      </w:tr>
      <w:tr w:rsidR="00B24B79" w:rsidRPr="009A2EFB" w14:paraId="548A7F16" w14:textId="77777777" w:rsidTr="009A2EFB">
        <w:trPr>
          <w:trHeight w:val="32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4532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Handover and briefing completed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C45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Y/N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7306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Date:</w:t>
            </w:r>
          </w:p>
          <w:p w14:paraId="58186A3F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Time:</w:t>
            </w:r>
          </w:p>
          <w:p w14:paraId="3BB0CE26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Briefing PIN and signature:</w:t>
            </w:r>
          </w:p>
          <w:p w14:paraId="08E16ACA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  <w:r w:rsidRPr="009A2EFB">
              <w:rPr>
                <w:rFonts w:ascii="Arial" w:eastAsia="Arial" w:hAnsi="Arial" w:cs="Arial"/>
                <w:sz w:val="20"/>
                <w:lang w:bidi="en-GB"/>
              </w:rPr>
              <w:t>Officer Taking over detention PIN and signature: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666666"/>
              </w:rPr>
              <w:id w:val="209379718"/>
              <w:placeholder>
                <w:docPart w:val="13D2F691039C40B08267AC3941141CC7"/>
              </w:placeholder>
            </w:sdtPr>
            <w:sdtEndPr/>
            <w:sdtContent>
              <w:p w14:paraId="1525E821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4ACA78D6" w14:textId="77777777" w:rsidR="00B24B79" w:rsidRPr="009A2EFB" w:rsidRDefault="00B24B79" w:rsidP="009A2EFB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z w:val="20"/>
                <w:lang w:bidi="en-GB"/>
              </w:rPr>
            </w:pPr>
          </w:p>
        </w:tc>
      </w:tr>
    </w:tbl>
    <w:p w14:paraId="603A448F" w14:textId="77777777" w:rsidR="00B24B79" w:rsidRPr="00B24B79" w:rsidRDefault="00B24B79" w:rsidP="00B24B79">
      <w:pPr>
        <w:rPr>
          <w:rFonts w:ascii="Arial" w:hAnsi="Arial" w:cs="Arial"/>
        </w:rPr>
      </w:pPr>
    </w:p>
    <w:p w14:paraId="36650C6C" w14:textId="77777777" w:rsidR="00B24B79" w:rsidRPr="00B24B79" w:rsidRDefault="00B24B79" w:rsidP="00B24B79">
      <w:pPr>
        <w:rPr>
          <w:rFonts w:ascii="Arial" w:hAnsi="Arial" w:cs="Arial"/>
          <w:b/>
          <w:bCs/>
        </w:rPr>
      </w:pPr>
      <w:r w:rsidRPr="00B24B79">
        <w:rPr>
          <w:rFonts w:ascii="Arial" w:hAnsi="Arial" w:cs="Arial"/>
          <w:b/>
          <w:bCs/>
        </w:rPr>
        <w:t>The information presented in Part 1 of this form has been discussed in full between PSNI and HSC staff receiving the referral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659"/>
        <w:gridCol w:w="1659"/>
        <w:gridCol w:w="1659"/>
        <w:gridCol w:w="1660"/>
      </w:tblGrid>
      <w:tr w:rsidR="00B24B79" w:rsidRPr="009A2EFB" w14:paraId="0C346144" w14:textId="77777777" w:rsidTr="009A2EFB">
        <w:tc>
          <w:tcPr>
            <w:tcW w:w="2384" w:type="dxa"/>
          </w:tcPr>
          <w:p w14:paraId="5D9A695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9" w:type="dxa"/>
          </w:tcPr>
          <w:p w14:paraId="07C8343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Signature</w:t>
            </w:r>
          </w:p>
        </w:tc>
        <w:tc>
          <w:tcPr>
            <w:tcW w:w="1659" w:type="dxa"/>
          </w:tcPr>
          <w:p w14:paraId="2687839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Print Name</w:t>
            </w:r>
          </w:p>
        </w:tc>
        <w:tc>
          <w:tcPr>
            <w:tcW w:w="1659" w:type="dxa"/>
          </w:tcPr>
          <w:p w14:paraId="37CEE88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Date </w:t>
            </w:r>
          </w:p>
        </w:tc>
        <w:tc>
          <w:tcPr>
            <w:tcW w:w="1660" w:type="dxa"/>
          </w:tcPr>
          <w:p w14:paraId="17BB6C3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Time</w:t>
            </w:r>
          </w:p>
        </w:tc>
      </w:tr>
      <w:tr w:rsidR="00B24B79" w:rsidRPr="009A2EFB" w14:paraId="5C88E320" w14:textId="77777777" w:rsidTr="009A2EFB">
        <w:tc>
          <w:tcPr>
            <w:tcW w:w="2384" w:type="dxa"/>
          </w:tcPr>
          <w:p w14:paraId="50841FE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PSNI</w:t>
            </w:r>
          </w:p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614877421"/>
              <w:placeholder>
                <w:docPart w:val="DefaultPlaceholder_-1854013440"/>
              </w:placeholder>
            </w:sdtPr>
            <w:sdtEndPr/>
            <w:sdtContent>
              <w:p w14:paraId="77C8D594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64927865"/>
              <w:placeholder>
                <w:docPart w:val="DefaultPlaceholder_-1854013440"/>
              </w:placeholder>
            </w:sdtPr>
            <w:sdtEndPr/>
            <w:sdtContent>
              <w:p w14:paraId="6EB687D9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1372572524"/>
              <w:placeholder>
                <w:docPart w:val="DefaultPlaceholder_-1854013440"/>
              </w:placeholder>
            </w:sdtPr>
            <w:sdtEndPr/>
            <w:sdtContent>
              <w:p w14:paraId="6B867E0D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  <w:tc>
          <w:tcPr>
            <w:tcW w:w="1660" w:type="dxa"/>
          </w:tcPr>
          <w:sdt>
            <w:sdtPr>
              <w:rPr>
                <w:rFonts w:ascii="Arial" w:hAnsi="Arial" w:cs="Arial"/>
                <w:color w:val="666666"/>
              </w:rPr>
              <w:id w:val="1559356980"/>
              <w:placeholder>
                <w:docPart w:val="DefaultPlaceholder_-1854013440"/>
              </w:placeholder>
            </w:sdtPr>
            <w:sdtEndPr/>
            <w:sdtContent>
              <w:p w14:paraId="219E9A0F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060EFD6" w14:textId="77777777" w:rsidTr="009A2EFB">
        <w:tc>
          <w:tcPr>
            <w:tcW w:w="2384" w:type="dxa"/>
          </w:tcPr>
          <w:p w14:paraId="0A7E2CE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HSC Staff</w:t>
            </w:r>
          </w:p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-1192458169"/>
              <w:placeholder>
                <w:docPart w:val="DefaultPlaceholder_-1854013440"/>
              </w:placeholder>
            </w:sdtPr>
            <w:sdtEndPr/>
            <w:sdtContent>
              <w:p w14:paraId="258C5695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1500003220"/>
              <w:placeholder>
                <w:docPart w:val="DefaultPlaceholder_-1854013440"/>
              </w:placeholder>
            </w:sdtPr>
            <w:sdtEndPr/>
            <w:sdtContent>
              <w:p w14:paraId="13E2575E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1659" w:type="dxa"/>
          </w:tcPr>
          <w:sdt>
            <w:sdtPr>
              <w:rPr>
                <w:rFonts w:ascii="Arial" w:hAnsi="Arial" w:cs="Arial"/>
                <w:color w:val="666666"/>
              </w:rPr>
              <w:id w:val="-107976953"/>
              <w:placeholder>
                <w:docPart w:val="DefaultPlaceholder_-1854013440"/>
              </w:placeholder>
            </w:sdtPr>
            <w:sdtEndPr/>
            <w:sdtContent>
              <w:p w14:paraId="6D3E5E54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  <w:tc>
          <w:tcPr>
            <w:tcW w:w="1660" w:type="dxa"/>
          </w:tcPr>
          <w:sdt>
            <w:sdtPr>
              <w:rPr>
                <w:rFonts w:ascii="Arial" w:hAnsi="Arial" w:cs="Arial"/>
                <w:color w:val="666666"/>
              </w:rPr>
              <w:id w:val="-748574737"/>
              <w:placeholder>
                <w:docPart w:val="DefaultPlaceholder_-1854013440"/>
              </w:placeholder>
            </w:sdtPr>
            <w:sdtEndPr/>
            <w:sdtContent>
              <w:p w14:paraId="0CB5AAAA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</w:tbl>
    <w:p w14:paraId="11DDA170" w14:textId="77777777" w:rsidR="00B24B79" w:rsidRPr="00B24B79" w:rsidRDefault="00B24B79" w:rsidP="00B24B79">
      <w:pPr>
        <w:ind w:left="720"/>
        <w:rPr>
          <w:rFonts w:ascii="Arial" w:hAnsi="Arial" w:cs="Arial"/>
          <w:b/>
          <w:bCs/>
        </w:rPr>
      </w:pPr>
    </w:p>
    <w:p w14:paraId="7E86FE1B" w14:textId="77777777" w:rsidR="00B24B79" w:rsidRPr="00B24B79" w:rsidRDefault="00B24B79" w:rsidP="00B24B79">
      <w:pPr>
        <w:rPr>
          <w:rFonts w:ascii="Arial" w:hAnsi="Arial" w:cs="Arial"/>
          <w:b/>
        </w:rPr>
      </w:pPr>
      <w:r w:rsidRPr="00B24B79">
        <w:rPr>
          <w:rFonts w:ascii="Arial" w:hAnsi="Arial" w:cs="Arial"/>
          <w:b/>
        </w:rPr>
        <w:t xml:space="preserve">Part 2 HSC Staff to complete this Section </w:t>
      </w:r>
      <w:r w:rsidR="00FB6C3E">
        <w:rPr>
          <w:rFonts w:ascii="Arial" w:hAnsi="Arial" w:cs="Arial"/>
          <w:b/>
        </w:rPr>
        <w:t xml:space="preserve">- </w:t>
      </w:r>
      <w:r w:rsidRPr="00B24B79">
        <w:rPr>
          <w:rFonts w:ascii="Arial" w:hAnsi="Arial" w:cs="Arial"/>
          <w:b/>
        </w:rPr>
        <w:t xml:space="preserve">detained for purpose of assessment under Art </w:t>
      </w:r>
      <w:r w:rsidR="00FB6C3E">
        <w:rPr>
          <w:rFonts w:ascii="Arial" w:hAnsi="Arial" w:cs="Arial"/>
          <w:b/>
        </w:rPr>
        <w:t xml:space="preserve">129 or </w:t>
      </w:r>
      <w:r w:rsidRPr="00B24B79">
        <w:rPr>
          <w:rFonts w:ascii="Arial" w:hAnsi="Arial" w:cs="Arial"/>
          <w:b/>
        </w:rPr>
        <w:t>130(2)</w:t>
      </w:r>
    </w:p>
    <w:p w14:paraId="1BCF4966" w14:textId="77777777" w:rsidR="00B24B79" w:rsidRPr="00B24B79" w:rsidRDefault="00B24B79" w:rsidP="00B24B7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992"/>
        <w:gridCol w:w="1418"/>
        <w:gridCol w:w="367"/>
        <w:gridCol w:w="65"/>
        <w:gridCol w:w="702"/>
        <w:gridCol w:w="1276"/>
        <w:gridCol w:w="708"/>
        <w:gridCol w:w="2217"/>
      </w:tblGrid>
      <w:tr w:rsidR="00B24B79" w:rsidRPr="009A2EFB" w14:paraId="1A7D267E" w14:textId="77777777" w:rsidTr="009A2EFB">
        <w:tc>
          <w:tcPr>
            <w:tcW w:w="9016" w:type="dxa"/>
            <w:gridSpan w:val="9"/>
            <w:shd w:val="clear" w:color="auto" w:fill="FAE2D5"/>
          </w:tcPr>
          <w:p w14:paraId="7A3F7DA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Part 2: Section 1 detained for purpose of assessment under </w:t>
            </w:r>
            <w:r w:rsidR="00FB6C3E" w:rsidRPr="009A2EFB">
              <w:rPr>
                <w:rFonts w:ascii="Arial" w:hAnsi="Arial" w:cs="Arial"/>
                <w:b/>
                <w:bCs/>
              </w:rPr>
              <w:t>Art 129</w:t>
            </w:r>
            <w:r w:rsidR="00F76B1E">
              <w:rPr>
                <w:rFonts w:ascii="Arial" w:hAnsi="Arial" w:cs="Arial"/>
                <w:b/>
                <w:bCs/>
              </w:rPr>
              <w:t>(5)</w:t>
            </w:r>
            <w:r w:rsidR="00FB6C3E" w:rsidRPr="009A2EFB">
              <w:rPr>
                <w:rFonts w:ascii="Arial" w:hAnsi="Arial" w:cs="Arial"/>
                <w:b/>
                <w:bCs/>
              </w:rPr>
              <w:t xml:space="preserve"> or </w:t>
            </w:r>
            <w:r w:rsidRPr="009A2EFB">
              <w:rPr>
                <w:rFonts w:ascii="Arial" w:hAnsi="Arial" w:cs="Arial"/>
                <w:b/>
                <w:bCs/>
              </w:rPr>
              <w:t>Art 130 (2)</w:t>
            </w:r>
          </w:p>
          <w:p w14:paraId="70C396C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Patient:</w:t>
            </w:r>
          </w:p>
        </w:tc>
      </w:tr>
      <w:tr w:rsidR="00B24B79" w:rsidRPr="009A2EFB" w14:paraId="5E5D02BE" w14:textId="77777777" w:rsidTr="009A2EFB">
        <w:tc>
          <w:tcPr>
            <w:tcW w:w="2263" w:type="dxa"/>
            <w:gridSpan w:val="2"/>
          </w:tcPr>
          <w:p w14:paraId="4E3A788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Forenames:</w:t>
            </w:r>
          </w:p>
        </w:tc>
        <w:tc>
          <w:tcPr>
            <w:tcW w:w="2552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-885254572"/>
              <w:placeholder>
                <w:docPart w:val="DefaultPlaceholder_-1854013440"/>
              </w:placeholder>
            </w:sdtPr>
            <w:sdtEndPr/>
            <w:sdtContent>
              <w:p w14:paraId="342EBB32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1984" w:type="dxa"/>
            <w:gridSpan w:val="2"/>
          </w:tcPr>
          <w:p w14:paraId="7FD0331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Surname</w:t>
            </w:r>
          </w:p>
        </w:tc>
        <w:tc>
          <w:tcPr>
            <w:tcW w:w="2217" w:type="dxa"/>
          </w:tcPr>
          <w:sdt>
            <w:sdtPr>
              <w:rPr>
                <w:rFonts w:ascii="Arial" w:hAnsi="Arial" w:cs="Arial"/>
                <w:color w:val="666666"/>
              </w:rPr>
              <w:id w:val="-311259160"/>
              <w:placeholder>
                <w:docPart w:val="DefaultPlaceholder_-1854013440"/>
              </w:placeholder>
            </w:sdtPr>
            <w:sdtEndPr/>
            <w:sdtContent>
              <w:p w14:paraId="7144256F" w14:textId="7777777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01C6E76" w14:textId="77777777" w:rsidTr="009A2EFB">
        <w:tc>
          <w:tcPr>
            <w:tcW w:w="9016" w:type="dxa"/>
            <w:gridSpan w:val="9"/>
          </w:tcPr>
          <w:p w14:paraId="5B72C53B" w14:textId="35888B4B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Child (under 18 years of age), detail of par</w:t>
            </w:r>
            <w:r w:rsidR="00AF446B">
              <w:rPr>
                <w:rFonts w:ascii="Arial" w:hAnsi="Arial" w:cs="Arial"/>
              </w:rPr>
              <w:t>ental responsibility, if known:</w:t>
            </w:r>
          </w:p>
          <w:sdt>
            <w:sdtPr>
              <w:rPr>
                <w:rFonts w:ascii="Arial" w:hAnsi="Arial" w:cs="Arial"/>
                <w:color w:val="666666"/>
              </w:rPr>
              <w:id w:val="-762605368"/>
              <w:placeholder>
                <w:docPart w:val="9FA41DFCCBBB4AFFA6E189453AEA7954"/>
              </w:placeholder>
            </w:sdtPr>
            <w:sdtEndPr/>
            <w:sdtContent>
              <w:p w14:paraId="5648A0A3" w14:textId="77777777" w:rsid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5D0551B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076E1DD" w14:textId="77777777" w:rsidTr="009A2EFB">
        <w:tc>
          <w:tcPr>
            <w:tcW w:w="4113" w:type="dxa"/>
            <w:gridSpan w:val="5"/>
          </w:tcPr>
          <w:p w14:paraId="4DC6795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Place of Safety </w:t>
            </w:r>
          </w:p>
        </w:tc>
        <w:tc>
          <w:tcPr>
            <w:tcW w:w="4903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504940414"/>
              <w:placeholder>
                <w:docPart w:val="EC74EBE9130541389DC6819983565E52"/>
              </w:placeholder>
            </w:sdtPr>
            <w:sdtEndPr/>
            <w:sdtContent>
              <w:p w14:paraId="5228C0BD" w14:textId="778B8AA5" w:rsidR="00B24B79" w:rsidRP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484000E7" w14:textId="77777777" w:rsidTr="009A2EFB">
        <w:tc>
          <w:tcPr>
            <w:tcW w:w="9016" w:type="dxa"/>
            <w:gridSpan w:val="9"/>
            <w:shd w:val="clear" w:color="auto" w:fill="FAE2D5"/>
          </w:tcPr>
          <w:p w14:paraId="6BC38E89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Medical Practitioner notification</w:t>
            </w:r>
          </w:p>
        </w:tc>
      </w:tr>
      <w:tr w:rsidR="00B24B79" w:rsidRPr="009A2EFB" w14:paraId="7C0BE7D7" w14:textId="77777777" w:rsidTr="009A2EFB">
        <w:tc>
          <w:tcPr>
            <w:tcW w:w="4048" w:type="dxa"/>
            <w:gridSpan w:val="4"/>
          </w:tcPr>
          <w:p w14:paraId="5A6F68E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Was a medical practitioner notified?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1003472932"/>
              <w:placeholder>
                <w:docPart w:val="8F857E155ED14B7BA913A9926AD6BA9E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366A1CA4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7F18F8C0" w14:textId="4C095AA9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98DD5F9" w14:textId="77777777" w:rsidTr="009A2EFB">
        <w:tc>
          <w:tcPr>
            <w:tcW w:w="4048" w:type="dxa"/>
            <w:gridSpan w:val="4"/>
          </w:tcPr>
          <w:p w14:paraId="6FCA1A5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yes, what was the name of the medical practitioner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819730317"/>
              <w:placeholder>
                <w:docPart w:val="29A5B745B32846CB8369C0BE2CADAF4A"/>
              </w:placeholder>
            </w:sdtPr>
            <w:sdtEndPr/>
            <w:sdtContent>
              <w:p w14:paraId="7A2AC380" w14:textId="77777777" w:rsid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37606EF7" w14:textId="3F52D3C1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761C73F0" w14:textId="77777777" w:rsidTr="009A2EFB">
        <w:tc>
          <w:tcPr>
            <w:tcW w:w="4048" w:type="dxa"/>
            <w:gridSpan w:val="4"/>
          </w:tcPr>
          <w:p w14:paraId="2156559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of person who notified the medical practitioner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857967018"/>
              <w:placeholder>
                <w:docPart w:val="1AE94E23AD964DCC8FCA920157D575CE"/>
              </w:placeholder>
            </w:sdtPr>
            <w:sdtEndPr/>
            <w:sdtContent>
              <w:p w14:paraId="0632CB3D" w14:textId="77777777" w:rsid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081DB103" w14:textId="51DB5592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7C083650" w14:textId="77777777" w:rsidTr="009A2EFB">
        <w:tc>
          <w:tcPr>
            <w:tcW w:w="4048" w:type="dxa"/>
            <w:gridSpan w:val="4"/>
          </w:tcPr>
          <w:p w14:paraId="3C98B2B4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notification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56708752"/>
              <w:placeholder>
                <w:docPart w:val="043B867B68D744DD931B10A3EE47E5F1"/>
              </w:placeholder>
            </w:sdtPr>
            <w:sdtEndPr/>
            <w:sdtContent>
              <w:p w14:paraId="490C6840" w14:textId="69E1F2EC" w:rsidR="00B24B79" w:rsidRPr="00AF446B" w:rsidRDefault="00AF446B" w:rsidP="009A2EF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656B0D0D" w14:textId="77777777" w:rsidTr="009A2EFB">
        <w:tc>
          <w:tcPr>
            <w:tcW w:w="9016" w:type="dxa"/>
            <w:gridSpan w:val="9"/>
            <w:shd w:val="clear" w:color="auto" w:fill="FAE2D5"/>
          </w:tcPr>
          <w:p w14:paraId="62189DD0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ASW notified if appropriate </w:t>
            </w:r>
          </w:p>
        </w:tc>
      </w:tr>
      <w:tr w:rsidR="00B24B79" w:rsidRPr="009A2EFB" w14:paraId="6C0C57F6" w14:textId="77777777" w:rsidTr="009A2EFB">
        <w:tc>
          <w:tcPr>
            <w:tcW w:w="4048" w:type="dxa"/>
            <w:gridSpan w:val="4"/>
          </w:tcPr>
          <w:p w14:paraId="56E0996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Was an ASW notified?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360507957"/>
              <w:placeholder>
                <w:docPart w:val="274FBC8D51DA47FB84EA29BC0F9BF70B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016A74B8" w14:textId="23982254" w:rsidR="00B24B79" w:rsidRPr="009A2EFB" w:rsidRDefault="00290E4A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B24B79" w:rsidRPr="009A2EFB" w14:paraId="78C6297A" w14:textId="77777777" w:rsidTr="009A2EFB">
        <w:tc>
          <w:tcPr>
            <w:tcW w:w="4048" w:type="dxa"/>
            <w:gridSpan w:val="4"/>
          </w:tcPr>
          <w:p w14:paraId="30975D2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yes, what was the name of the ASW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1366720865"/>
              <w:placeholder>
                <w:docPart w:val="CBCD416EB4EE43F598EFA6E94696D255"/>
              </w:placeholder>
            </w:sdtPr>
            <w:sdtEndPr/>
            <w:sdtContent>
              <w:p w14:paraId="664E1310" w14:textId="77777777" w:rsid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39DD45A9" w14:textId="1C3141F2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C8F6A7B" w14:textId="77777777" w:rsidTr="009A2EFB">
        <w:tc>
          <w:tcPr>
            <w:tcW w:w="4048" w:type="dxa"/>
            <w:gridSpan w:val="4"/>
          </w:tcPr>
          <w:p w14:paraId="6532194A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of person who notified the ASW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1965919272"/>
              <w:placeholder>
                <w:docPart w:val="CF361E68BE6C408B84D04D4352E2A41D"/>
              </w:placeholder>
            </w:sdtPr>
            <w:sdtEndPr/>
            <w:sdtContent>
              <w:p w14:paraId="2040AE3D" w14:textId="77777777" w:rsidR="00AF446B" w:rsidRDefault="00AF446B" w:rsidP="00AF446B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4E012258" w14:textId="7B850ED4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818C8B1" w14:textId="77777777" w:rsidTr="009A2EFB">
        <w:tc>
          <w:tcPr>
            <w:tcW w:w="4048" w:type="dxa"/>
            <w:gridSpan w:val="4"/>
          </w:tcPr>
          <w:p w14:paraId="44F4A25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notification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2062280438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666666"/>
                  </w:rPr>
                  <w:id w:val="-481850403"/>
                  <w:placeholder>
                    <w:docPart w:val="DefaultPlaceholder_-1854013438"/>
                  </w:placeholder>
                  <w:showingPlcHdr/>
                  <w:date>
                    <w:dateFormat w:val="dd/MM/yyyy"/>
                    <w:lid w:val="en-GB"/>
                    <w:storeMappedDataAs w:val="dateTime"/>
                    <w:calendar w:val="gregorian"/>
                  </w:date>
                </w:sdtPr>
                <w:sdtEndPr/>
                <w:sdtContent>
                  <w:p w14:paraId="78058DAB" w14:textId="5833EE3E" w:rsidR="00B24B79" w:rsidRPr="009A2EFB" w:rsidRDefault="00AF446B" w:rsidP="00AF446B">
                    <w:pPr>
                      <w:spacing w:after="0" w:line="240" w:lineRule="auto"/>
                      <w:rPr>
                        <w:rFonts w:ascii="Arial" w:hAnsi="Arial" w:cs="Arial"/>
                      </w:rPr>
                    </w:pPr>
                    <w:r w:rsidRPr="00D43004">
                      <w:rPr>
                        <w:rStyle w:val="PlaceholderText"/>
                      </w:rPr>
                      <w:t>Click or tap to enter a date.</w:t>
                    </w:r>
                  </w:p>
                </w:sdtContent>
              </w:sdt>
            </w:sdtContent>
          </w:sdt>
        </w:tc>
      </w:tr>
      <w:tr w:rsidR="00B24B79" w:rsidRPr="009A2EFB" w14:paraId="2CA98230" w14:textId="77777777" w:rsidTr="009A2EFB">
        <w:tc>
          <w:tcPr>
            <w:tcW w:w="9016" w:type="dxa"/>
            <w:gridSpan w:val="9"/>
            <w:shd w:val="clear" w:color="auto" w:fill="FAE2D5"/>
          </w:tcPr>
          <w:p w14:paraId="39D7F39C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  <w:b/>
                <w:bCs/>
              </w:rPr>
              <w:t>Rights leaflet given and explained</w:t>
            </w:r>
          </w:p>
        </w:tc>
      </w:tr>
      <w:tr w:rsidR="00B24B79" w:rsidRPr="009A2EFB" w14:paraId="2352ED23" w14:textId="77777777" w:rsidTr="009A2EFB">
        <w:tc>
          <w:tcPr>
            <w:tcW w:w="4048" w:type="dxa"/>
            <w:gridSpan w:val="4"/>
          </w:tcPr>
          <w:p w14:paraId="7DF42F1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Rights leaflet was given, and rights read and explained (if appropriate)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369597947"/>
              <w:placeholder>
                <w:docPart w:val="63479A20F02E4B73BC7E05E5E87A0E91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2845591D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1BBFACBF" w14:textId="1E69AD6F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48FD7FD5" w14:textId="77777777" w:rsidTr="009A2EFB">
        <w:tc>
          <w:tcPr>
            <w:tcW w:w="4048" w:type="dxa"/>
            <w:gridSpan w:val="4"/>
          </w:tcPr>
          <w:p w14:paraId="3F6011B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Signed (Trust staff)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1096787556"/>
              <w:placeholder>
                <w:docPart w:val="DefaultPlaceholder_-1854013440"/>
              </w:placeholder>
            </w:sdtPr>
            <w:sdtEndPr/>
            <w:sdtContent>
              <w:p w14:paraId="63943D38" w14:textId="6E481B69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88D0A3B" w14:textId="77777777" w:rsidTr="009A2EFB">
        <w:tc>
          <w:tcPr>
            <w:tcW w:w="4048" w:type="dxa"/>
            <w:gridSpan w:val="4"/>
          </w:tcPr>
          <w:p w14:paraId="401DFD3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Date and Time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886874190"/>
              <w:placeholder>
                <w:docPart w:val="DefaultPlaceholder_-1854013438"/>
              </w:placeholder>
              <w:date>
                <w:dateFormat w:val="dd/MM/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598759CE" w14:textId="3470C714" w:rsidR="00B24B79" w:rsidRPr="009A2EFB" w:rsidRDefault="00B24B79" w:rsidP="00AF446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</w:t>
                </w:r>
                <w:r w:rsidR="00012937">
                  <w:rPr>
                    <w:rFonts w:ascii="Arial" w:hAnsi="Arial" w:cs="Arial"/>
                    <w:color w:val="666666"/>
                  </w:rPr>
                  <w:t xml:space="preserve"> </w:t>
                </w:r>
              </w:p>
            </w:sdtContent>
          </w:sdt>
        </w:tc>
      </w:tr>
      <w:tr w:rsidR="00B24B79" w:rsidRPr="009A2EFB" w14:paraId="2418FBBD" w14:textId="77777777" w:rsidTr="009A2EFB">
        <w:tc>
          <w:tcPr>
            <w:tcW w:w="9016" w:type="dxa"/>
            <w:gridSpan w:val="9"/>
            <w:shd w:val="clear" w:color="auto" w:fill="FAE2D5"/>
          </w:tcPr>
          <w:p w14:paraId="15CE3D79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Background information </w:t>
            </w:r>
          </w:p>
        </w:tc>
      </w:tr>
      <w:tr w:rsidR="00B24B79" w:rsidRPr="009A2EFB" w14:paraId="0432A48C" w14:textId="77777777" w:rsidTr="009A2EFB">
        <w:tc>
          <w:tcPr>
            <w:tcW w:w="4048" w:type="dxa"/>
            <w:gridSpan w:val="4"/>
          </w:tcPr>
          <w:p w14:paraId="6D7E3EA6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Currently known to mental health services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318182231"/>
              <w:placeholder>
                <w:docPart w:val="4D1D2EB74D1E467A91EDE117052B1D65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05FEB450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1F3660F7" w14:textId="7FAADB99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590A5BBA" w14:textId="77777777" w:rsidTr="009A2EFB">
        <w:tc>
          <w:tcPr>
            <w:tcW w:w="4048" w:type="dxa"/>
            <w:gridSpan w:val="4"/>
          </w:tcPr>
          <w:p w14:paraId="25DF46E8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Past history of Article </w:t>
            </w:r>
            <w:r w:rsidR="00FB6C3E" w:rsidRPr="009A2EFB">
              <w:rPr>
                <w:rFonts w:ascii="Arial" w:hAnsi="Arial" w:cs="Arial"/>
              </w:rPr>
              <w:t>129</w:t>
            </w:r>
            <w:r w:rsidR="00F76B1E">
              <w:rPr>
                <w:rFonts w:ascii="Arial" w:hAnsi="Arial" w:cs="Arial"/>
              </w:rPr>
              <w:t xml:space="preserve"> (5)</w:t>
            </w:r>
            <w:r w:rsidR="00FB6C3E" w:rsidRPr="009A2EFB">
              <w:rPr>
                <w:rFonts w:ascii="Arial" w:hAnsi="Arial" w:cs="Arial"/>
              </w:rPr>
              <w:t xml:space="preserve">/ </w:t>
            </w:r>
            <w:r w:rsidRPr="009A2EFB">
              <w:rPr>
                <w:rFonts w:ascii="Arial" w:hAnsi="Arial" w:cs="Arial"/>
              </w:rPr>
              <w:t xml:space="preserve">130 </w:t>
            </w:r>
            <w:r w:rsidR="00F76B1E">
              <w:rPr>
                <w:rFonts w:ascii="Arial" w:hAnsi="Arial" w:cs="Arial"/>
              </w:rPr>
              <w:t xml:space="preserve">(2) </w:t>
            </w:r>
            <w:r w:rsidRPr="009A2EFB">
              <w:rPr>
                <w:rFonts w:ascii="Arial" w:hAnsi="Arial" w:cs="Arial"/>
              </w:rPr>
              <w:t xml:space="preserve">detention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858507215"/>
              <w:placeholder>
                <w:docPart w:val="970DE3B915EC4FE4B97183D7EBE521E0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0172B5A4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01B00707" w14:textId="71A873AB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207F04A" w14:textId="77777777" w:rsidTr="009A2EFB">
        <w:tc>
          <w:tcPr>
            <w:tcW w:w="4048" w:type="dxa"/>
            <w:gridSpan w:val="4"/>
          </w:tcPr>
          <w:p w14:paraId="7D6DD3A6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Has Attended ED in last 2 months 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965956990"/>
              <w:placeholder>
                <w:docPart w:val="9AC58657C0F7416E8F9A1461BB3C076B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2AC7198B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795D796B" w14:textId="459021B0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4BE9CE8D" w14:textId="77777777" w:rsidTr="009A2EFB">
        <w:tc>
          <w:tcPr>
            <w:tcW w:w="4048" w:type="dxa"/>
            <w:gridSpan w:val="4"/>
          </w:tcPr>
          <w:p w14:paraId="559A0872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Past history of being known to mental health services including inpatient admissions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1779673171"/>
              <w:placeholder>
                <w:docPart w:val="7DDDD8BDDEA64C36B28802A3B38BD7DE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7273E998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1142D4C9" w14:textId="42E57434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62656E96" w14:textId="77777777" w:rsidTr="009A2EFB">
        <w:tc>
          <w:tcPr>
            <w:tcW w:w="4048" w:type="dxa"/>
            <w:gridSpan w:val="4"/>
          </w:tcPr>
          <w:p w14:paraId="63A5E584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Issues identified in relation to alcohol or drugs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655300127"/>
              <w:placeholder>
                <w:docPart w:val="82ED474D0F14424A94F44E0AD5F1365D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6036763C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6E62E12D" w14:textId="152CA314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DE06E0F" w14:textId="77777777" w:rsidTr="009A2EFB">
        <w:tc>
          <w:tcPr>
            <w:tcW w:w="4048" w:type="dxa"/>
            <w:gridSpan w:val="4"/>
          </w:tcPr>
          <w:p w14:paraId="6850586A" w14:textId="77777777" w:rsidR="00B24B79" w:rsidRPr="009A2EFB" w:rsidRDefault="00B24B79" w:rsidP="009A2E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Issues identified in relation to capacity/confusion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938202148"/>
              <w:placeholder>
                <w:docPart w:val="69097258004248BBB0AA69BFEF923B2C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422AE55E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6D5CD83C" w14:textId="72872902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24B79" w:rsidRPr="009A2EFB" w14:paraId="630A3A55" w14:textId="77777777" w:rsidTr="009A2EFB">
        <w:tc>
          <w:tcPr>
            <w:tcW w:w="9016" w:type="dxa"/>
            <w:gridSpan w:val="9"/>
            <w:shd w:val="clear" w:color="auto" w:fill="FAE2D5"/>
          </w:tcPr>
          <w:p w14:paraId="45EAFD75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Patient examined by a medical practitioner:</w:t>
            </w:r>
          </w:p>
        </w:tc>
      </w:tr>
      <w:tr w:rsidR="00B24B79" w:rsidRPr="009A2EFB" w14:paraId="1D1A564B" w14:textId="77777777" w:rsidTr="009A2EFB">
        <w:tc>
          <w:tcPr>
            <w:tcW w:w="4048" w:type="dxa"/>
            <w:gridSpan w:val="4"/>
          </w:tcPr>
          <w:p w14:paraId="1A6CBE0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Was the patient examined by a medical practitioner?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223596323"/>
              <w:placeholder>
                <w:docPart w:val="AFCE8E079F4F4082AFC8EDF975A5940F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3CB6BF1C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58C1C7C9" w14:textId="47492123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565D80C7" w14:textId="77777777" w:rsidTr="009A2EFB">
        <w:tc>
          <w:tcPr>
            <w:tcW w:w="4048" w:type="dxa"/>
            <w:gridSpan w:val="4"/>
          </w:tcPr>
          <w:p w14:paraId="166D40C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(medical practitioner)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1417167234"/>
              <w:placeholder>
                <w:docPart w:val="DefaultPlaceholder_-1854013440"/>
              </w:placeholder>
            </w:sdtPr>
            <w:sdtEndPr/>
            <w:sdtContent>
              <w:p w14:paraId="785B01B5" w14:textId="7A241845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0E4FE283" w14:textId="77777777" w:rsidTr="009A2EFB">
        <w:tc>
          <w:tcPr>
            <w:tcW w:w="4048" w:type="dxa"/>
            <w:gridSpan w:val="4"/>
          </w:tcPr>
          <w:p w14:paraId="5C222E3B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Signature (medical practitioner)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85307226"/>
              <w:placeholder>
                <w:docPart w:val="DefaultPlaceholder_-1854013440"/>
              </w:placeholder>
            </w:sdtPr>
            <w:sdtEndPr/>
            <w:sdtContent>
              <w:p w14:paraId="26546267" w14:textId="646478A8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4DB319DC" w14:textId="77777777" w:rsidTr="009A2EFB">
        <w:tc>
          <w:tcPr>
            <w:tcW w:w="4048" w:type="dxa"/>
            <w:gridSpan w:val="4"/>
          </w:tcPr>
          <w:p w14:paraId="29B16DF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examination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1265347992"/>
              <w:placeholder>
                <w:docPart w:val="DefaultPlaceholder_-1854013438"/>
              </w:placeholder>
              <w:date>
                <w:dateFormat w:val="dd/MM/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16D392CA" w14:textId="1FA20568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</w:tr>
      <w:tr w:rsidR="00B24B79" w:rsidRPr="009A2EFB" w14:paraId="2D13340B" w14:textId="77777777" w:rsidTr="009A2EFB">
        <w:tc>
          <w:tcPr>
            <w:tcW w:w="9016" w:type="dxa"/>
            <w:gridSpan w:val="9"/>
          </w:tcPr>
          <w:p w14:paraId="6AF3FBE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Arrangements made after first medical assessment </w:t>
            </w:r>
          </w:p>
        </w:tc>
      </w:tr>
      <w:tr w:rsidR="00B24B79" w:rsidRPr="009A2EFB" w14:paraId="625966F4" w14:textId="77777777" w:rsidTr="009A2EFB">
        <w:tc>
          <w:tcPr>
            <w:tcW w:w="4048" w:type="dxa"/>
            <w:gridSpan w:val="4"/>
          </w:tcPr>
          <w:p w14:paraId="54C05825" w14:textId="77777777" w:rsidR="00B24B79" w:rsidRPr="009A2EFB" w:rsidRDefault="006E35D8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Medical staff of opinion patient is suffering from a medical disorder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650355834"/>
              <w:placeholder>
                <w:docPart w:val="E91655836E2A4C9C9A3394E8793CDC5A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17EC4715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72026E96" w14:textId="258DDFD8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E332E9C" w14:textId="77777777" w:rsidTr="009A2EFB">
        <w:tc>
          <w:tcPr>
            <w:tcW w:w="4048" w:type="dxa"/>
            <w:gridSpan w:val="4"/>
          </w:tcPr>
          <w:p w14:paraId="1ACF7F3A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Discharged from Art </w:t>
            </w:r>
            <w:r w:rsidR="00FB6C3E" w:rsidRPr="009A2EFB">
              <w:rPr>
                <w:rFonts w:ascii="Arial" w:hAnsi="Arial" w:cs="Arial"/>
              </w:rPr>
              <w:t>129</w:t>
            </w:r>
            <w:r w:rsidR="00F76B1E">
              <w:rPr>
                <w:rFonts w:ascii="Arial" w:hAnsi="Arial" w:cs="Arial"/>
              </w:rPr>
              <w:t>(5)</w:t>
            </w:r>
            <w:r w:rsidR="00FB6C3E" w:rsidRPr="009A2EFB">
              <w:rPr>
                <w:rFonts w:ascii="Arial" w:hAnsi="Arial" w:cs="Arial"/>
              </w:rPr>
              <w:t>/</w:t>
            </w:r>
            <w:r w:rsidRPr="009A2EFB">
              <w:rPr>
                <w:rFonts w:ascii="Arial" w:hAnsi="Arial" w:cs="Arial"/>
              </w:rPr>
              <w:t>130</w:t>
            </w:r>
            <w:r w:rsidR="00F76B1E">
              <w:rPr>
                <w:rFonts w:ascii="Arial" w:hAnsi="Arial" w:cs="Arial"/>
              </w:rPr>
              <w:t xml:space="preserve"> (2</w:t>
            </w:r>
            <w:r w:rsidR="006334DE">
              <w:rPr>
                <w:rFonts w:ascii="Arial" w:hAnsi="Arial" w:cs="Arial"/>
              </w:rPr>
              <w:t xml:space="preserve">) </w:t>
            </w:r>
            <w:r w:rsidR="006334DE" w:rsidRPr="009A2EFB">
              <w:rPr>
                <w:rFonts w:ascii="Arial" w:hAnsi="Arial" w:cs="Arial"/>
              </w:rPr>
              <w:t>agreed</w:t>
            </w:r>
            <w:r w:rsidRPr="009A2EFB">
              <w:rPr>
                <w:rFonts w:ascii="Arial" w:hAnsi="Arial" w:cs="Arial"/>
              </w:rPr>
              <w:t xml:space="preserve"> with PSNI 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013758922"/>
              <w:placeholder>
                <w:docPart w:val="8C7C497E440B4F7EBD04055A6C34B759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06DCCD6D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25508CB8" w14:textId="5187CCD6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1E765875" w14:textId="77777777" w:rsidTr="009A2EFB">
        <w:tc>
          <w:tcPr>
            <w:tcW w:w="4048" w:type="dxa"/>
            <w:gridSpan w:val="4"/>
          </w:tcPr>
          <w:p w14:paraId="2C8FE04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Date and Time of discharge from Art </w:t>
            </w:r>
            <w:r w:rsidR="00FB6C3E" w:rsidRPr="009A2EFB">
              <w:rPr>
                <w:rFonts w:ascii="Arial" w:hAnsi="Arial" w:cs="Arial"/>
              </w:rPr>
              <w:t>129</w:t>
            </w:r>
            <w:r w:rsidR="000D1A30">
              <w:rPr>
                <w:rFonts w:ascii="Arial" w:hAnsi="Arial" w:cs="Arial"/>
              </w:rPr>
              <w:t xml:space="preserve">(5) </w:t>
            </w:r>
            <w:r w:rsidR="00FB6C3E" w:rsidRPr="009A2EFB">
              <w:rPr>
                <w:rFonts w:ascii="Arial" w:hAnsi="Arial" w:cs="Arial"/>
              </w:rPr>
              <w:t>/</w:t>
            </w:r>
            <w:r w:rsidRPr="009A2EFB">
              <w:rPr>
                <w:rFonts w:ascii="Arial" w:hAnsi="Arial" w:cs="Arial"/>
              </w:rPr>
              <w:t>130</w:t>
            </w:r>
            <w:r w:rsidR="000D1A30">
              <w:rPr>
                <w:rFonts w:ascii="Arial" w:hAnsi="Arial" w:cs="Arial"/>
              </w:rPr>
              <w:t xml:space="preserve"> (2)</w:t>
            </w:r>
          </w:p>
        </w:tc>
        <w:tc>
          <w:tcPr>
            <w:tcW w:w="4968" w:type="dxa"/>
            <w:gridSpan w:val="5"/>
          </w:tcPr>
          <w:p w14:paraId="23A2B42F" w14:textId="77777777" w:rsidR="00B24B79" w:rsidRDefault="00DF3475" w:rsidP="00290E4A">
            <w:pPr>
              <w:tabs>
                <w:tab w:val="right" w:pos="4752"/>
              </w:tabs>
              <w:spacing w:after="0" w:line="240" w:lineRule="auto"/>
              <w:rPr>
                <w:rFonts w:ascii="Arial" w:hAnsi="Arial" w:cs="Arial"/>
                <w:color w:val="666666"/>
              </w:rPr>
            </w:pPr>
            <w:sdt>
              <w:sdtPr>
                <w:rPr>
                  <w:rFonts w:ascii="Arial" w:hAnsi="Arial" w:cs="Arial"/>
                  <w:color w:val="666666"/>
                </w:rPr>
                <w:id w:val="-980923455"/>
                <w:placeholder>
                  <w:docPart w:val="DefaultPlaceholder_-185401343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B24B79" w:rsidRPr="009A2EFB">
                  <w:rPr>
                    <w:rFonts w:ascii="Arial" w:hAnsi="Arial" w:cs="Arial"/>
                    <w:color w:val="666666"/>
                  </w:rPr>
                  <w:t>Click or tap to enter a date</w:t>
                </w:r>
                <w:r w:rsidR="00290E4A">
                  <w:rPr>
                    <w:rFonts w:ascii="Arial" w:hAnsi="Arial" w:cs="Arial"/>
                    <w:color w:val="666666"/>
                  </w:rPr>
                  <w:t xml:space="preserve">            </w:t>
                </w:r>
                <w:r w:rsidR="00B24B79" w:rsidRPr="009A2EFB">
                  <w:rPr>
                    <w:rFonts w:ascii="Arial" w:hAnsi="Arial" w:cs="Arial"/>
                    <w:color w:val="666666"/>
                  </w:rPr>
                  <w:t>.</w:t>
                </w:r>
              </w:sdtContent>
            </w:sdt>
            <w:r w:rsidR="00290E4A">
              <w:rPr>
                <w:rFonts w:ascii="Arial" w:hAnsi="Arial" w:cs="Arial"/>
                <w:color w:val="666666"/>
              </w:rPr>
              <w:tab/>
            </w:r>
          </w:p>
          <w:sdt>
            <w:sdtPr>
              <w:rPr>
                <w:rFonts w:ascii="Arial" w:hAnsi="Arial" w:cs="Arial"/>
              </w:rPr>
              <w:id w:val="-299688705"/>
              <w:placeholder>
                <w:docPart w:val="DefaultPlaceholder_-1854013440"/>
              </w:placeholder>
              <w:showingPlcHdr/>
            </w:sdtPr>
            <w:sdtEndPr/>
            <w:sdtContent>
              <w:p w14:paraId="269ADF54" w14:textId="5F03F4D5" w:rsidR="00290E4A" w:rsidRPr="009A2EFB" w:rsidRDefault="00290E4A" w:rsidP="00290E4A">
                <w:pPr>
                  <w:tabs>
                    <w:tab w:val="right" w:pos="4752"/>
                  </w:tabs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24B79" w:rsidRPr="009A2EFB" w14:paraId="30991B96" w14:textId="77777777" w:rsidTr="009A2EFB">
        <w:tc>
          <w:tcPr>
            <w:tcW w:w="4048" w:type="dxa"/>
            <w:gridSpan w:val="4"/>
          </w:tcPr>
          <w:p w14:paraId="3D2C4A2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Did they remain voluntarily for care and treatment?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1673910078"/>
              <w:placeholder>
                <w:docPart w:val="1FEF0751322247239197B0FB77A93E8D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6B4CCA07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6725CF93" w14:textId="0C9B038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092DC0D8" w14:textId="77777777" w:rsidTr="009A2EFB">
        <w:tc>
          <w:tcPr>
            <w:tcW w:w="9016" w:type="dxa"/>
            <w:gridSpan w:val="9"/>
            <w:shd w:val="clear" w:color="auto" w:fill="B3E5A1"/>
          </w:tcPr>
          <w:p w14:paraId="7CC4138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*If the patient has been discharged from Art 130 please move to section 1</w:t>
            </w:r>
            <w:r w:rsidR="009A2EFB" w:rsidRPr="009A2EFB">
              <w:rPr>
                <w:rFonts w:ascii="Arial" w:hAnsi="Arial" w:cs="Arial"/>
                <w:b/>
                <w:bCs/>
              </w:rPr>
              <w:t>1</w:t>
            </w:r>
            <w:r w:rsidRPr="009A2EFB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B24B79" w:rsidRPr="009A2EFB" w14:paraId="64C81958" w14:textId="77777777" w:rsidTr="009A2EFB">
        <w:tc>
          <w:tcPr>
            <w:tcW w:w="9016" w:type="dxa"/>
            <w:gridSpan w:val="9"/>
            <w:shd w:val="clear" w:color="auto" w:fill="FAE2D5"/>
          </w:tcPr>
          <w:p w14:paraId="3B4BC4C2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If patient has been assessed as having a mental disorder, a second medical assessment under Mental Health Order has taken place</w:t>
            </w:r>
          </w:p>
        </w:tc>
      </w:tr>
      <w:tr w:rsidR="00B24B79" w:rsidRPr="009A2EFB" w14:paraId="635F0253" w14:textId="77777777" w:rsidTr="009A2EFB">
        <w:tc>
          <w:tcPr>
            <w:tcW w:w="4048" w:type="dxa"/>
            <w:gridSpan w:val="4"/>
          </w:tcPr>
          <w:p w14:paraId="6B81411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Second medical assessment has taken place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1723793793"/>
              <w:placeholder>
                <w:docPart w:val="177D7C4CBD1A4130BD9E5B1E2D4CDFBD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788DC21B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58AC41A3" w14:textId="5B1E4592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3D2B31CB" w14:textId="77777777" w:rsidTr="009A2EFB">
        <w:tc>
          <w:tcPr>
            <w:tcW w:w="4048" w:type="dxa"/>
            <w:gridSpan w:val="4"/>
          </w:tcPr>
          <w:p w14:paraId="4EE90A8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of medical practitioner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1126696965"/>
              <w:placeholder>
                <w:docPart w:val="DefaultPlaceholder_-1854013440"/>
              </w:placeholder>
            </w:sdtPr>
            <w:sdtEndPr/>
            <w:sdtContent>
              <w:p w14:paraId="5D450DB1" w14:textId="0B5F347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5967EC03" w14:textId="77777777" w:rsidTr="009A2EFB">
        <w:tc>
          <w:tcPr>
            <w:tcW w:w="4048" w:type="dxa"/>
            <w:gridSpan w:val="4"/>
          </w:tcPr>
          <w:p w14:paraId="3D220134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second examination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1589810630"/>
              <w:placeholder>
                <w:docPart w:val="DefaultPlaceholder_-1854013438"/>
              </w:placeholder>
              <w:date>
                <w:dateFormat w:val="dd/MM/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5C94F42B" w14:textId="36C7F07B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</w:tr>
      <w:tr w:rsidR="00B24B79" w:rsidRPr="009A2EFB" w14:paraId="6A9CA78D" w14:textId="77777777" w:rsidTr="009A2EFB">
        <w:tc>
          <w:tcPr>
            <w:tcW w:w="9016" w:type="dxa"/>
            <w:gridSpan w:val="9"/>
            <w:shd w:val="clear" w:color="auto" w:fill="FAE2D5"/>
          </w:tcPr>
          <w:p w14:paraId="02D6197E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Patient interviewed by ASW (if determined to have a mental disorder)</w:t>
            </w:r>
          </w:p>
        </w:tc>
      </w:tr>
      <w:tr w:rsidR="00B24B79" w:rsidRPr="009A2EFB" w14:paraId="2FB5BFD9" w14:textId="77777777" w:rsidTr="009A2EFB">
        <w:tc>
          <w:tcPr>
            <w:tcW w:w="4048" w:type="dxa"/>
            <w:gridSpan w:val="4"/>
          </w:tcPr>
          <w:p w14:paraId="16D4AF9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Interview by ASW has taken place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</w:rPr>
              <w:id w:val="-1084136491"/>
              <w:placeholder>
                <w:docPart w:val="F335C9BF9A344C1A94597B400F397285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1F179EFB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7860AC0F" w14:textId="07298A75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24B79" w:rsidRPr="009A2EFB" w14:paraId="64F1531B" w14:textId="77777777" w:rsidTr="009A2EFB">
        <w:tc>
          <w:tcPr>
            <w:tcW w:w="4048" w:type="dxa"/>
            <w:gridSpan w:val="4"/>
          </w:tcPr>
          <w:p w14:paraId="6A8DC02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of ASW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328139312"/>
              <w:placeholder>
                <w:docPart w:val="DefaultPlaceholder_-1854013440"/>
              </w:placeholder>
            </w:sdtPr>
            <w:sdtEndPr/>
            <w:sdtContent>
              <w:p w14:paraId="5B1237BE" w14:textId="4B8631FF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43BD571C" w14:textId="77777777" w:rsidTr="009A2EFB">
        <w:tc>
          <w:tcPr>
            <w:tcW w:w="4048" w:type="dxa"/>
            <w:gridSpan w:val="4"/>
          </w:tcPr>
          <w:p w14:paraId="190E1FE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interview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557675893"/>
              <w:placeholder>
                <w:docPart w:val="DefaultPlaceholder_-1854013438"/>
              </w:placeholder>
              <w:date>
                <w:dateFormat w:val="dd/MM/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4DEACCBD" w14:textId="3586D4CF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to enter a date.</w:t>
                </w:r>
              </w:p>
            </w:sdtContent>
          </w:sdt>
        </w:tc>
      </w:tr>
      <w:tr w:rsidR="00B24B79" w:rsidRPr="009A2EFB" w14:paraId="5B1BA20D" w14:textId="77777777" w:rsidTr="009A2EFB">
        <w:tc>
          <w:tcPr>
            <w:tcW w:w="9016" w:type="dxa"/>
            <w:gridSpan w:val="9"/>
            <w:shd w:val="clear" w:color="auto" w:fill="FAE2D5"/>
          </w:tcPr>
          <w:p w14:paraId="51C3AEF4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Outcome of Assessment under Article 4 MHO  </w:t>
            </w:r>
          </w:p>
        </w:tc>
      </w:tr>
      <w:tr w:rsidR="00B24B79" w:rsidRPr="009A2EFB" w14:paraId="01BB0A44" w14:textId="77777777" w:rsidTr="009A2EFB">
        <w:tc>
          <w:tcPr>
            <w:tcW w:w="4048" w:type="dxa"/>
            <w:gridSpan w:val="4"/>
          </w:tcPr>
          <w:p w14:paraId="4E24BDA4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Outcome</w:t>
            </w:r>
          </w:p>
        </w:tc>
        <w:tc>
          <w:tcPr>
            <w:tcW w:w="4968" w:type="dxa"/>
            <w:gridSpan w:val="5"/>
          </w:tcPr>
          <w:sdt>
            <w:sdtPr>
              <w:rPr>
                <w:rFonts w:ascii="Arial" w:hAnsi="Arial" w:cs="Arial"/>
                <w:color w:val="666666"/>
              </w:rPr>
              <w:id w:val="-458720827"/>
              <w:placeholder>
                <w:docPart w:val="DefaultPlaceholder_-1854013439"/>
              </w:placeholder>
              <w:dropDownList>
                <w:listItem w:value="Choose an item."/>
                <w:listItem w:displayText="Criteria not met- admitted as voluntary patient" w:value="Criteria not met- admitted as voluntary patient"/>
                <w:listItem w:displayText="Criteria not met- patient discharged" w:value="Criteria not met- patient discharged"/>
                <w:listItem w:displayText="Criteria met- formal detention process initiated" w:value="Criteria met- formal detention process initiated"/>
              </w:dropDownList>
            </w:sdtPr>
            <w:sdtEndPr/>
            <w:sdtContent>
              <w:p w14:paraId="728C0C26" w14:textId="46A9920D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Choose an item.</w:t>
                </w:r>
              </w:p>
            </w:sdtContent>
          </w:sdt>
        </w:tc>
      </w:tr>
      <w:tr w:rsidR="00B24B79" w:rsidRPr="009A2EFB" w14:paraId="3ECA37C9" w14:textId="77777777" w:rsidTr="009A2EFB">
        <w:tc>
          <w:tcPr>
            <w:tcW w:w="9016" w:type="dxa"/>
            <w:gridSpan w:val="9"/>
            <w:shd w:val="clear" w:color="auto" w:fill="FAE2D5"/>
          </w:tcPr>
          <w:p w14:paraId="7F857AF0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Management of patient whilst in </w:t>
            </w:r>
            <w:proofErr w:type="spellStart"/>
            <w:r w:rsidRPr="009A2EFB">
              <w:rPr>
                <w:rFonts w:ascii="Arial" w:hAnsi="Arial" w:cs="Arial"/>
                <w:b/>
                <w:bCs/>
              </w:rPr>
              <w:t>PoS</w:t>
            </w:r>
            <w:proofErr w:type="spellEnd"/>
            <w:r w:rsidRPr="009A2EFB">
              <w:rPr>
                <w:rFonts w:ascii="Arial" w:hAnsi="Arial" w:cs="Arial"/>
                <w:b/>
                <w:bCs/>
              </w:rPr>
              <w:t xml:space="preserve"> and awaiting MHO Art 4 assessment </w:t>
            </w:r>
          </w:p>
        </w:tc>
      </w:tr>
      <w:tr w:rsidR="006E35D8" w:rsidRPr="009A2EFB" w14:paraId="6C8C9160" w14:textId="77777777" w:rsidTr="009A2EFB">
        <w:tc>
          <w:tcPr>
            <w:tcW w:w="4113" w:type="dxa"/>
            <w:gridSpan w:val="5"/>
          </w:tcPr>
          <w:p w14:paraId="6ECAE878" w14:textId="77777777" w:rsidR="006E35D8" w:rsidRPr="009A2EFB" w:rsidRDefault="006E35D8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ED confirm they are able to accept care of the patient and patient is discharged from PSNI </w:t>
            </w:r>
          </w:p>
        </w:tc>
        <w:tc>
          <w:tcPr>
            <w:tcW w:w="4903" w:type="dxa"/>
            <w:gridSpan w:val="4"/>
          </w:tcPr>
          <w:sdt>
            <w:sdtPr>
              <w:rPr>
                <w:rFonts w:ascii="Arial" w:hAnsi="Arial" w:cs="Arial"/>
              </w:rPr>
              <w:id w:val="1579175627"/>
              <w:placeholder>
                <w:docPart w:val="CFCACB2E390D47D89C59087F453FB8BD"/>
              </w:placeholder>
              <w:showingPlcHdr/>
              <w:dropDownList>
                <w:listItem w:value="Choose an item."/>
                <w:listItem w:displayText="Yes" w:value="Yes"/>
                <w:listItem w:displayText="No" w:value="No"/>
              </w:dropDownList>
            </w:sdtPr>
            <w:sdtEndPr/>
            <w:sdtContent>
              <w:p w14:paraId="12ED3D09" w14:textId="77777777" w:rsidR="00290E4A" w:rsidRDefault="00290E4A" w:rsidP="00290E4A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Choose an item.</w:t>
                </w:r>
              </w:p>
            </w:sdtContent>
          </w:sdt>
          <w:p w14:paraId="79452440" w14:textId="74745C94" w:rsidR="006E35D8" w:rsidRPr="009A2EFB" w:rsidRDefault="006E35D8" w:rsidP="009A2EF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24B79" w:rsidRPr="009A2EFB" w14:paraId="0E077811" w14:textId="77777777" w:rsidTr="009A2EFB">
        <w:tc>
          <w:tcPr>
            <w:tcW w:w="4113" w:type="dxa"/>
            <w:gridSpan w:val="5"/>
          </w:tcPr>
          <w:p w14:paraId="67B1FFE4" w14:textId="77777777" w:rsidR="006E35D8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Is the ED Clinical Team of the professional opinion that the patient cannot be managed safely without Police presence?</w:t>
            </w:r>
            <w:r w:rsidR="008353F9">
              <w:rPr>
                <w:rFonts w:ascii="Arial" w:hAnsi="Arial" w:cs="Arial"/>
              </w:rPr>
              <w:t xml:space="preserve"> Risk is medium or high</w:t>
            </w:r>
          </w:p>
        </w:tc>
        <w:tc>
          <w:tcPr>
            <w:tcW w:w="4903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209007135"/>
              <w:placeholder>
                <w:docPart w:val="DefaultPlaceholder_-1854013439"/>
              </w:placeholder>
              <w:dropDownList>
                <w:listItem w:value="Choose an item."/>
                <w:listItem w:displayText="Medium" w:value="Medium"/>
                <w:listItem w:displayText="High" w:value="High"/>
              </w:dropDownList>
            </w:sdtPr>
            <w:sdtEndPr/>
            <w:sdtContent>
              <w:p w14:paraId="32B2BCF3" w14:textId="27B92E88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Choose an item.</w:t>
                </w:r>
              </w:p>
            </w:sdtContent>
          </w:sdt>
        </w:tc>
      </w:tr>
      <w:tr w:rsidR="00B24B79" w:rsidRPr="009A2EFB" w14:paraId="12F3EB1A" w14:textId="77777777" w:rsidTr="009A2EFB">
        <w:tc>
          <w:tcPr>
            <w:tcW w:w="4113" w:type="dxa"/>
            <w:gridSpan w:val="5"/>
          </w:tcPr>
          <w:p w14:paraId="4F95EA15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If yes to the above question, please provide rationale for requesting continued police presence</w:t>
            </w:r>
          </w:p>
        </w:tc>
        <w:tc>
          <w:tcPr>
            <w:tcW w:w="4903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472880726"/>
              <w:placeholder>
                <w:docPart w:val="DefaultPlaceholder_-1854013440"/>
              </w:placeholder>
            </w:sdtPr>
            <w:sdtEndPr/>
            <w:sdtContent>
              <w:p w14:paraId="45421387" w14:textId="2FC0AF7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25C83D0" w14:textId="77777777" w:rsidTr="009A2EFB">
        <w:tc>
          <w:tcPr>
            <w:tcW w:w="9016" w:type="dxa"/>
            <w:gridSpan w:val="9"/>
            <w:shd w:val="clear" w:color="auto" w:fill="FBE4D5"/>
          </w:tcPr>
          <w:p w14:paraId="328EFBBE" w14:textId="77777777" w:rsidR="00B24B79" w:rsidRPr="009A2EFB" w:rsidRDefault="00B24B79" w:rsidP="009A2E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If there is a difference of opinion on how the patient should be cared for</w:t>
            </w:r>
            <w:r w:rsidR="00764209">
              <w:rPr>
                <w:rFonts w:ascii="Arial" w:hAnsi="Arial" w:cs="Arial"/>
                <w:b/>
                <w:bCs/>
              </w:rPr>
              <w:t xml:space="preserve"> and whether PSNI presence continues to be required based on the level of risk as per the risk matrix</w:t>
            </w:r>
            <w:r w:rsidRPr="009A2EFB">
              <w:rPr>
                <w:rFonts w:ascii="Arial" w:hAnsi="Arial" w:cs="Arial"/>
                <w:b/>
                <w:bCs/>
              </w:rPr>
              <w:t>, then reassess in one hour then two hours’ time</w:t>
            </w:r>
          </w:p>
        </w:tc>
      </w:tr>
      <w:tr w:rsidR="00B24B79" w:rsidRPr="009A2EFB" w14:paraId="27F7462C" w14:textId="77777777" w:rsidTr="009A2EFB">
        <w:tc>
          <w:tcPr>
            <w:tcW w:w="1271" w:type="dxa"/>
          </w:tcPr>
          <w:p w14:paraId="2239899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Date and Time</w:t>
            </w:r>
          </w:p>
        </w:tc>
        <w:tc>
          <w:tcPr>
            <w:tcW w:w="2410" w:type="dxa"/>
            <w:gridSpan w:val="2"/>
          </w:tcPr>
          <w:p w14:paraId="14606D8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Nurses name</w:t>
            </w:r>
          </w:p>
        </w:tc>
        <w:tc>
          <w:tcPr>
            <w:tcW w:w="2410" w:type="dxa"/>
            <w:gridSpan w:val="4"/>
          </w:tcPr>
          <w:p w14:paraId="5257923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PSNI Officers name</w:t>
            </w:r>
          </w:p>
        </w:tc>
        <w:tc>
          <w:tcPr>
            <w:tcW w:w="2925" w:type="dxa"/>
            <w:gridSpan w:val="2"/>
          </w:tcPr>
          <w:p w14:paraId="04901EB9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Outcome of assessment and agreed action</w:t>
            </w:r>
          </w:p>
        </w:tc>
      </w:tr>
      <w:tr w:rsidR="00B24B79" w:rsidRPr="009A2EFB" w14:paraId="654B3F82" w14:textId="77777777" w:rsidTr="009A2EFB">
        <w:tc>
          <w:tcPr>
            <w:tcW w:w="1271" w:type="dxa"/>
          </w:tcPr>
          <w:sdt>
            <w:sdtPr>
              <w:rPr>
                <w:rFonts w:ascii="Arial" w:hAnsi="Arial" w:cs="Arial"/>
                <w:color w:val="666666"/>
              </w:rPr>
              <w:id w:val="-1934345124"/>
              <w:placeholder>
                <w:docPart w:val="DefaultPlaceholder_-1854013440"/>
              </w:placeholder>
            </w:sdtPr>
            <w:sdtEndPr/>
            <w:sdtContent>
              <w:p w14:paraId="544BCAD8" w14:textId="1C716C7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-1120687860"/>
              <w:placeholder>
                <w:docPart w:val="DefaultPlaceholder_-1854013440"/>
              </w:placeholder>
            </w:sdtPr>
            <w:sdtEndPr/>
            <w:sdtContent>
              <w:p w14:paraId="7AB19788" w14:textId="73F6D01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-1073266544"/>
              <w:placeholder>
                <w:docPart w:val="DefaultPlaceholder_-1854013440"/>
              </w:placeholder>
            </w:sdtPr>
            <w:sdtEndPr/>
            <w:sdtContent>
              <w:p w14:paraId="0A0F3F29" w14:textId="44AA9AE0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925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1182942383"/>
              <w:placeholder>
                <w:docPart w:val="DefaultPlaceholder_-1854013440"/>
              </w:placeholder>
            </w:sdtPr>
            <w:sdtEndPr/>
            <w:sdtContent>
              <w:p w14:paraId="05F6BA07" w14:textId="0449EE24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1E0E01BF" w14:textId="77777777" w:rsidTr="009A2EFB">
        <w:tc>
          <w:tcPr>
            <w:tcW w:w="1271" w:type="dxa"/>
          </w:tcPr>
          <w:sdt>
            <w:sdtPr>
              <w:rPr>
                <w:rFonts w:ascii="Arial" w:hAnsi="Arial" w:cs="Arial"/>
                <w:color w:val="666666"/>
              </w:rPr>
              <w:id w:val="60227985"/>
              <w:placeholder>
                <w:docPart w:val="DefaultPlaceholder_-1854013440"/>
              </w:placeholder>
            </w:sdtPr>
            <w:sdtEndPr/>
            <w:sdtContent>
              <w:p w14:paraId="12D05B6F" w14:textId="509F13E9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-515544069"/>
              <w:placeholder>
                <w:docPart w:val="DefaultPlaceholder_-1854013440"/>
              </w:placeholder>
            </w:sdtPr>
            <w:sdtEndPr/>
            <w:sdtContent>
              <w:p w14:paraId="5E5078CE" w14:textId="6AAC576D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4"/>
          </w:tcPr>
          <w:sdt>
            <w:sdtPr>
              <w:rPr>
                <w:rFonts w:ascii="Arial" w:hAnsi="Arial" w:cs="Arial"/>
                <w:color w:val="666666"/>
              </w:rPr>
              <w:id w:val="1007635603"/>
              <w:placeholder>
                <w:docPart w:val="DefaultPlaceholder_-1854013440"/>
              </w:placeholder>
            </w:sdtPr>
            <w:sdtEndPr/>
            <w:sdtContent>
              <w:p w14:paraId="50375B9D" w14:textId="74F60AC2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925" w:type="dxa"/>
            <w:gridSpan w:val="2"/>
          </w:tcPr>
          <w:sdt>
            <w:sdtPr>
              <w:rPr>
                <w:rFonts w:ascii="Arial" w:hAnsi="Arial" w:cs="Arial"/>
                <w:color w:val="666666"/>
              </w:rPr>
              <w:id w:val="39174859"/>
              <w:placeholder>
                <w:docPart w:val="DefaultPlaceholder_-1854013440"/>
              </w:placeholder>
            </w:sdtPr>
            <w:sdtEndPr/>
            <w:sdtContent>
              <w:p w14:paraId="76C27BA3" w14:textId="37F9B1E7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6170A4BD" w14:textId="77777777" w:rsidTr="009A2EFB">
        <w:tc>
          <w:tcPr>
            <w:tcW w:w="1271" w:type="dxa"/>
          </w:tcPr>
          <w:sdt>
            <w:sdtPr>
              <w:rPr>
                <w:rFonts w:ascii="Arial" w:hAnsi="Arial" w:cs="Arial"/>
                <w:color w:val="666666"/>
              </w:rPr>
              <w:id w:val="-1264907285"/>
              <w:placeholder>
                <w:docPart w:val="DefaultPlaceholder_-1854013440"/>
              </w:placeholder>
            </w:sdtPr>
            <w:sdtEndPr/>
            <w:sdtContent>
              <w:p w14:paraId="1A65B4A9" w14:textId="3BB999CE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2"/>
          </w:tcPr>
          <w:sdt>
            <w:sdtPr>
              <w:rPr>
                <w:color w:val="666666"/>
              </w:rPr>
              <w:id w:val="473561306"/>
              <w:placeholder>
                <w:docPart w:val="DefaultPlaceholder_-1854013440"/>
              </w:placeholder>
            </w:sdtPr>
            <w:sdtEndPr/>
            <w:sdtContent>
              <w:p w14:paraId="4AD07AAE" w14:textId="6399609F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410" w:type="dxa"/>
            <w:gridSpan w:val="4"/>
          </w:tcPr>
          <w:sdt>
            <w:sdtPr>
              <w:rPr>
                <w:color w:val="666666"/>
              </w:rPr>
              <w:id w:val="-2016524155"/>
              <w:placeholder>
                <w:docPart w:val="DefaultPlaceholder_-1854013440"/>
              </w:placeholder>
            </w:sdtPr>
            <w:sdtEndPr/>
            <w:sdtContent>
              <w:p w14:paraId="3AFF4365" w14:textId="6C1D879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color w:val="666666"/>
                  </w:rPr>
                  <w:t>Click or tap here to enter text.</w:t>
                </w:r>
              </w:p>
            </w:sdtContent>
          </w:sdt>
        </w:tc>
        <w:tc>
          <w:tcPr>
            <w:tcW w:w="2925" w:type="dxa"/>
            <w:gridSpan w:val="2"/>
          </w:tcPr>
          <w:sdt>
            <w:sdtPr>
              <w:rPr>
                <w:color w:val="666666"/>
              </w:rPr>
              <w:id w:val="719175837"/>
              <w:placeholder>
                <w:docPart w:val="DefaultPlaceholder_-1854013440"/>
              </w:placeholder>
            </w:sdtPr>
            <w:sdtEndPr/>
            <w:sdtContent>
              <w:p w14:paraId="6DC95FE4" w14:textId="3C43F08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1DA8AE96" w14:textId="77777777" w:rsidTr="009A2EFB">
        <w:tc>
          <w:tcPr>
            <w:tcW w:w="9016" w:type="dxa"/>
            <w:gridSpan w:val="9"/>
          </w:tcPr>
          <w:p w14:paraId="396CCAB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>If a difference of opinion still remains, the situation has been escalated and discussed between</w:t>
            </w:r>
          </w:p>
        </w:tc>
      </w:tr>
      <w:tr w:rsidR="00B24B79" w:rsidRPr="009A2EFB" w14:paraId="19036162" w14:textId="77777777" w:rsidTr="009A2EFB">
        <w:tc>
          <w:tcPr>
            <w:tcW w:w="2263" w:type="dxa"/>
            <w:gridSpan w:val="2"/>
          </w:tcPr>
          <w:p w14:paraId="6B3E7280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PSNI Duty Inspector (Name) 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-1784956330"/>
              <w:placeholder>
                <w:docPart w:val="DefaultPlaceholder_-1854013440"/>
              </w:placeholder>
            </w:sdtPr>
            <w:sdtEndPr/>
            <w:sdtContent>
              <w:p w14:paraId="55BB99AD" w14:textId="6DC21C8C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F975573" w14:textId="77777777" w:rsidTr="009A2EFB">
        <w:tc>
          <w:tcPr>
            <w:tcW w:w="2263" w:type="dxa"/>
            <w:gridSpan w:val="2"/>
          </w:tcPr>
          <w:p w14:paraId="31BBB6C8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Senior Decision Maker (Name)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155585122"/>
              <w:placeholder>
                <w:docPart w:val="DefaultPlaceholder_-1854013440"/>
              </w:placeholder>
            </w:sdtPr>
            <w:sdtEndPr/>
            <w:sdtContent>
              <w:p w14:paraId="095FE9C1" w14:textId="0E94FC64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443F082C" w14:textId="77777777" w:rsidTr="009A2EFB">
        <w:tc>
          <w:tcPr>
            <w:tcW w:w="2263" w:type="dxa"/>
            <w:gridSpan w:val="2"/>
          </w:tcPr>
          <w:p w14:paraId="2BB5E96E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Escalation</w:t>
            </w:r>
          </w:p>
        </w:tc>
        <w:tc>
          <w:tcPr>
            <w:tcW w:w="6753" w:type="dxa"/>
            <w:gridSpan w:val="7"/>
          </w:tcPr>
          <w:p w14:paraId="3C1B72D6" w14:textId="17988D13" w:rsidR="00B24B79" w:rsidRDefault="00DF3475" w:rsidP="00AF446B">
            <w:pPr>
              <w:tabs>
                <w:tab w:val="center" w:pos="3268"/>
              </w:tabs>
              <w:spacing w:after="0" w:line="240" w:lineRule="auto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</w:rPr>
                <w:id w:val="1728726637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AF446B" w:rsidRPr="00D43004">
                  <w:rPr>
                    <w:rStyle w:val="PlaceholderText"/>
                  </w:rPr>
                  <w:t>Click or tap to enter a date.</w:t>
                </w:r>
              </w:sdtContent>
            </w:sdt>
            <w:r w:rsidR="00AF446B">
              <w:rPr>
                <w:rFonts w:ascii="Arial" w:hAnsi="Arial" w:cs="Arial"/>
                <w:b/>
                <w:bCs/>
              </w:rPr>
              <w:tab/>
            </w:r>
          </w:p>
          <w:sdt>
            <w:sdtPr>
              <w:rPr>
                <w:rFonts w:ascii="Arial" w:hAnsi="Arial" w:cs="Arial"/>
                <w:b/>
                <w:bCs/>
              </w:rPr>
              <w:id w:val="-547916362"/>
              <w:placeholder>
                <w:docPart w:val="DefaultPlaceholder_-1854013440"/>
              </w:placeholder>
              <w:showingPlcHdr/>
            </w:sdtPr>
            <w:sdtEndPr/>
            <w:sdtContent>
              <w:p w14:paraId="5268CBBF" w14:textId="13AA8164" w:rsidR="00C10CFD" w:rsidRDefault="00C10CFD" w:rsidP="00AF446B">
                <w:pPr>
                  <w:tabs>
                    <w:tab w:val="center" w:pos="3268"/>
                  </w:tabs>
                  <w:spacing w:after="0" w:line="240" w:lineRule="auto"/>
                  <w:rPr>
                    <w:rFonts w:ascii="Arial" w:hAnsi="Arial" w:cs="Arial"/>
                    <w:b/>
                    <w:bCs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CC8F3D4" w14:textId="06B07F97" w:rsidR="00AF446B" w:rsidRPr="009A2EFB" w:rsidRDefault="00AF446B" w:rsidP="00AF446B">
            <w:pPr>
              <w:tabs>
                <w:tab w:val="center" w:pos="3268"/>
              </w:tabs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24B79" w:rsidRPr="009A2EFB" w14:paraId="5B49B7A2" w14:textId="77777777" w:rsidTr="009A2EFB">
        <w:tc>
          <w:tcPr>
            <w:tcW w:w="2263" w:type="dxa"/>
            <w:gridSpan w:val="2"/>
          </w:tcPr>
          <w:p w14:paraId="4129591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Outcome of Escalation 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-1853330021"/>
              <w:placeholder>
                <w:docPart w:val="53F0C7D14504474D8F1361B4F3507738"/>
              </w:placeholder>
            </w:sdtPr>
            <w:sdtEndPr/>
            <w:sdtContent>
              <w:p w14:paraId="169ED562" w14:textId="77777777" w:rsidR="00A74D56" w:rsidRDefault="00A74D56" w:rsidP="00A74D56">
                <w:pPr>
                  <w:spacing w:after="0" w:line="240" w:lineRule="auto"/>
                  <w:rPr>
                    <w:rFonts w:ascii="Arial" w:hAnsi="Arial" w:cs="Arial"/>
                    <w:color w:val="666666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  <w:p w14:paraId="6A4B069D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24B79" w:rsidRPr="009A2EFB" w14:paraId="1FD21F46" w14:textId="77777777" w:rsidTr="009A2EFB">
        <w:tc>
          <w:tcPr>
            <w:tcW w:w="9016" w:type="dxa"/>
            <w:gridSpan w:val="9"/>
            <w:shd w:val="clear" w:color="auto" w:fill="FAE2D5"/>
          </w:tcPr>
          <w:p w14:paraId="3616B2B2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Time and date when detention under Article </w:t>
            </w:r>
            <w:r w:rsidR="00FB6C3E" w:rsidRPr="009A2EFB">
              <w:rPr>
                <w:rFonts w:ascii="Arial" w:hAnsi="Arial" w:cs="Arial"/>
                <w:b/>
                <w:bCs/>
              </w:rPr>
              <w:t>129</w:t>
            </w:r>
            <w:r w:rsidR="00C555BA">
              <w:rPr>
                <w:rFonts w:ascii="Arial" w:hAnsi="Arial" w:cs="Arial"/>
                <w:b/>
                <w:bCs/>
              </w:rPr>
              <w:t>(1)</w:t>
            </w:r>
            <w:r w:rsidR="00FB6C3E" w:rsidRPr="009A2EFB">
              <w:rPr>
                <w:rFonts w:ascii="Arial" w:hAnsi="Arial" w:cs="Arial"/>
                <w:b/>
                <w:bCs/>
              </w:rPr>
              <w:t xml:space="preserve"> / </w:t>
            </w:r>
            <w:r w:rsidRPr="009A2EFB">
              <w:rPr>
                <w:rFonts w:ascii="Arial" w:hAnsi="Arial" w:cs="Arial"/>
                <w:b/>
                <w:bCs/>
              </w:rPr>
              <w:t>130 ceased</w:t>
            </w:r>
            <w:r w:rsidR="006E35D8" w:rsidRPr="009A2EFB">
              <w:rPr>
                <w:rFonts w:ascii="Arial" w:hAnsi="Arial" w:cs="Arial"/>
                <w:b/>
                <w:bCs/>
              </w:rPr>
              <w:t>. *To be completed by ED staff.</w:t>
            </w:r>
          </w:p>
        </w:tc>
      </w:tr>
      <w:tr w:rsidR="00B24B79" w:rsidRPr="009A2EFB" w14:paraId="3AEFE77C" w14:textId="77777777" w:rsidTr="009A2EFB">
        <w:tc>
          <w:tcPr>
            <w:tcW w:w="2263" w:type="dxa"/>
            <w:gridSpan w:val="2"/>
          </w:tcPr>
          <w:p w14:paraId="5B06744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Date and Time </w:t>
            </w:r>
          </w:p>
        </w:tc>
        <w:tc>
          <w:tcPr>
            <w:tcW w:w="6753" w:type="dxa"/>
            <w:gridSpan w:val="7"/>
          </w:tcPr>
          <w:p w14:paraId="27692E2D" w14:textId="77777777" w:rsidR="00B24B79" w:rsidRDefault="00B24B79" w:rsidP="009A2EFB">
            <w:pPr>
              <w:spacing w:after="0" w:line="240" w:lineRule="auto"/>
              <w:rPr>
                <w:rFonts w:ascii="Arial" w:hAnsi="Arial" w:cs="Arial"/>
                <w:color w:val="666666"/>
              </w:rPr>
            </w:pPr>
            <w:r w:rsidRPr="009A2EFB">
              <w:rPr>
                <w:rFonts w:ascii="Arial" w:hAnsi="Arial" w:cs="Arial"/>
                <w:color w:val="666666"/>
              </w:rPr>
              <w:t>Click or tap to enter a date.</w:t>
            </w:r>
          </w:p>
          <w:sdt>
            <w:sdtPr>
              <w:rPr>
                <w:rFonts w:ascii="Arial" w:hAnsi="Arial" w:cs="Arial"/>
              </w:rPr>
              <w:id w:val="-831292540"/>
              <w:placeholder>
                <w:docPart w:val="DefaultPlaceholder_-1854013440"/>
              </w:placeholder>
              <w:showingPlcHdr/>
            </w:sdtPr>
            <w:sdtEndPr/>
            <w:sdtContent>
              <w:p w14:paraId="21A7BC4F" w14:textId="71D7AAFD" w:rsidR="00AF446B" w:rsidRPr="009A2EFB" w:rsidRDefault="00AF446B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24B79" w:rsidRPr="009A2EFB" w14:paraId="628AA833" w14:textId="77777777" w:rsidTr="009A2EFB">
        <w:tc>
          <w:tcPr>
            <w:tcW w:w="2263" w:type="dxa"/>
            <w:gridSpan w:val="2"/>
          </w:tcPr>
          <w:p w14:paraId="20905026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Reason why Art </w:t>
            </w:r>
            <w:r w:rsidR="00FB6C3E" w:rsidRPr="009A2EFB">
              <w:rPr>
                <w:rFonts w:ascii="Arial" w:hAnsi="Arial" w:cs="Arial"/>
              </w:rPr>
              <w:t xml:space="preserve">129/ </w:t>
            </w:r>
            <w:r w:rsidRPr="009A2EFB">
              <w:rPr>
                <w:rFonts w:ascii="Arial" w:hAnsi="Arial" w:cs="Arial"/>
              </w:rPr>
              <w:t>130 has been ceased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1836648013"/>
              <w:placeholder>
                <w:docPart w:val="DefaultPlaceholder_-1854013439"/>
              </w:placeholder>
              <w:dropDownList>
                <w:listItem w:value="Choose an item."/>
                <w:listItem w:displayText="Assessed as not having a mental disorder" w:value="Assessed as not having a mental disorder"/>
                <w:listItem w:displayText="Assessed under art 4 + 6 of MHO" w:value="Assessed under art 4 + 6 of MHO"/>
                <w:listItem w:displayText="Detained under MHO" w:value="Detained under MHO"/>
                <w:listItem w:displayText="Time expired" w:value="Time expired"/>
              </w:dropDownList>
            </w:sdtPr>
            <w:sdtEndPr/>
            <w:sdtContent>
              <w:p w14:paraId="5B5F7BF3" w14:textId="1E4929D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Choose an item.</w:t>
                </w:r>
              </w:p>
            </w:sdtContent>
          </w:sdt>
          <w:p w14:paraId="7922F15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</w:p>
          <w:p w14:paraId="4C909AA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  <w:color w:val="0070C0"/>
              </w:rPr>
              <w:t xml:space="preserve"> </w:t>
            </w:r>
          </w:p>
        </w:tc>
      </w:tr>
      <w:tr w:rsidR="00B24B79" w:rsidRPr="009A2EFB" w14:paraId="15E67F1E" w14:textId="77777777" w:rsidTr="009A2EFB">
        <w:tc>
          <w:tcPr>
            <w:tcW w:w="9016" w:type="dxa"/>
            <w:gridSpan w:val="9"/>
            <w:shd w:val="clear" w:color="auto" w:fill="FAE2D5"/>
          </w:tcPr>
          <w:p w14:paraId="7C63A60F" w14:textId="77777777" w:rsidR="00B24B79" w:rsidRPr="009A2EFB" w:rsidRDefault="00B24B79" w:rsidP="009A2EF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  <w:r w:rsidRPr="009A2EFB">
              <w:rPr>
                <w:rFonts w:ascii="Arial" w:hAnsi="Arial" w:cs="Arial"/>
                <w:b/>
                <w:bCs/>
              </w:rPr>
              <w:t xml:space="preserve">Patient advised discharge from Art </w:t>
            </w:r>
            <w:r w:rsidR="00FB6C3E" w:rsidRPr="009A2EFB">
              <w:rPr>
                <w:rFonts w:ascii="Arial" w:hAnsi="Arial" w:cs="Arial"/>
                <w:b/>
                <w:bCs/>
              </w:rPr>
              <w:t>129</w:t>
            </w:r>
            <w:r w:rsidR="00C555BA">
              <w:rPr>
                <w:rFonts w:ascii="Arial" w:hAnsi="Arial" w:cs="Arial"/>
                <w:b/>
                <w:bCs/>
              </w:rPr>
              <w:t>(1)</w:t>
            </w:r>
            <w:r w:rsidR="00FB6C3E" w:rsidRPr="009A2EFB">
              <w:rPr>
                <w:rFonts w:ascii="Arial" w:hAnsi="Arial" w:cs="Arial"/>
                <w:b/>
                <w:bCs/>
              </w:rPr>
              <w:t xml:space="preserve"> / </w:t>
            </w:r>
            <w:r w:rsidRPr="009A2EFB">
              <w:rPr>
                <w:rFonts w:ascii="Arial" w:hAnsi="Arial" w:cs="Arial"/>
                <w:b/>
                <w:bCs/>
              </w:rPr>
              <w:t>130:</w:t>
            </w:r>
            <w:r w:rsidR="006E35D8" w:rsidRPr="009A2EFB">
              <w:rPr>
                <w:rFonts w:ascii="Arial" w:hAnsi="Arial" w:cs="Arial"/>
                <w:b/>
                <w:bCs/>
              </w:rPr>
              <w:t xml:space="preserve"> *To be completed by ED staff.</w:t>
            </w:r>
          </w:p>
        </w:tc>
      </w:tr>
      <w:tr w:rsidR="00B24B79" w:rsidRPr="009A2EFB" w14:paraId="656F1A6A" w14:textId="77777777" w:rsidTr="00A74D56">
        <w:trPr>
          <w:trHeight w:val="618"/>
        </w:trPr>
        <w:tc>
          <w:tcPr>
            <w:tcW w:w="2263" w:type="dxa"/>
            <w:gridSpan w:val="2"/>
          </w:tcPr>
          <w:p w14:paraId="46A76A81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of discharge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121439900"/>
              <w:placeholder>
                <w:docPart w:val="DefaultPlaceholder_-1854013438"/>
              </w:placeholder>
              <w:showingPlcHdr/>
              <w:date>
                <w:dateFormat w:val="dd/MM/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1FADB114" w14:textId="1E2DA465" w:rsidR="00A74D56" w:rsidRDefault="00A74D56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to enter a date.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114054213"/>
              <w:placeholder>
                <w:docPart w:val="500A9005A6E4478B8A48891B41D77B88"/>
              </w:placeholder>
              <w:showingPlcHdr/>
            </w:sdtPr>
            <w:sdtEndPr/>
            <w:sdtContent>
              <w:p w14:paraId="366BF2B9" w14:textId="22B5B2CD" w:rsidR="00B24B79" w:rsidRPr="00A74D56" w:rsidRDefault="00A74D56" w:rsidP="00A74D56">
                <w:pPr>
                  <w:tabs>
                    <w:tab w:val="center" w:pos="3268"/>
                    <w:tab w:val="left" w:pos="3720"/>
                  </w:tabs>
                  <w:spacing w:after="0" w:line="240" w:lineRule="auto"/>
                  <w:rPr>
                    <w:rFonts w:ascii="Arial" w:hAnsi="Arial" w:cs="Arial"/>
                  </w:rPr>
                </w:pPr>
                <w:r w:rsidRPr="00D4300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24B79" w:rsidRPr="009A2EFB" w14:paraId="50DE3292" w14:textId="77777777" w:rsidTr="009A2EFB">
        <w:tc>
          <w:tcPr>
            <w:tcW w:w="2263" w:type="dxa"/>
            <w:gridSpan w:val="2"/>
          </w:tcPr>
          <w:p w14:paraId="72553FA7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Name of who advised of discharge: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-720439696"/>
              <w:placeholder>
                <w:docPart w:val="DefaultPlaceholder_-1854013440"/>
              </w:placeholder>
            </w:sdtPr>
            <w:sdtEndPr/>
            <w:sdtContent>
              <w:p w14:paraId="4B77E021" w14:textId="73504C31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3551E911" w14:textId="77777777" w:rsidTr="009A2EFB">
        <w:tc>
          <w:tcPr>
            <w:tcW w:w="2263" w:type="dxa"/>
            <w:gridSpan w:val="2"/>
          </w:tcPr>
          <w:p w14:paraId="7746EA0C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Signature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805977159"/>
              <w:placeholder>
                <w:docPart w:val="DefaultPlaceholder_-1854013440"/>
              </w:placeholder>
            </w:sdtPr>
            <w:sdtEndPr/>
            <w:sdtContent>
              <w:p w14:paraId="768DB47C" w14:textId="126717B6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0123D7F3" w14:textId="77777777" w:rsidTr="009A2EFB">
        <w:tc>
          <w:tcPr>
            <w:tcW w:w="2263" w:type="dxa"/>
            <w:gridSpan w:val="2"/>
          </w:tcPr>
          <w:p w14:paraId="2266F9EF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Name of person completing form 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-2007202921"/>
              <w:placeholder>
                <w:docPart w:val="DefaultPlaceholder_-1854013440"/>
              </w:placeholder>
            </w:sdtPr>
            <w:sdtEndPr/>
            <w:sdtContent>
              <w:p w14:paraId="638F079C" w14:textId="35637939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687C8C80" w14:textId="77777777" w:rsidTr="009A2EFB">
        <w:tc>
          <w:tcPr>
            <w:tcW w:w="2263" w:type="dxa"/>
            <w:gridSpan w:val="2"/>
          </w:tcPr>
          <w:p w14:paraId="57202472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 xml:space="preserve">Signature of person completing form </w:t>
            </w:r>
          </w:p>
        </w:tc>
        <w:tc>
          <w:tcPr>
            <w:tcW w:w="6753" w:type="dxa"/>
            <w:gridSpan w:val="7"/>
          </w:tcPr>
          <w:sdt>
            <w:sdtPr>
              <w:rPr>
                <w:rFonts w:ascii="Arial" w:hAnsi="Arial" w:cs="Arial"/>
                <w:color w:val="666666"/>
              </w:rPr>
              <w:id w:val="-394134961"/>
              <w:placeholder>
                <w:docPart w:val="DefaultPlaceholder_-1854013440"/>
              </w:placeholder>
            </w:sdtPr>
            <w:sdtEndPr/>
            <w:sdtContent>
              <w:p w14:paraId="072318D6" w14:textId="74D3967C" w:rsidR="00B24B79" w:rsidRPr="009A2EFB" w:rsidRDefault="00B24B79" w:rsidP="009A2EFB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9A2EFB">
                  <w:rPr>
                    <w:rFonts w:ascii="Arial" w:hAnsi="Arial" w:cs="Arial"/>
                    <w:color w:val="666666"/>
                  </w:rPr>
                  <w:t>Click or tap here to enter text.</w:t>
                </w:r>
              </w:p>
            </w:sdtContent>
          </w:sdt>
        </w:tc>
      </w:tr>
      <w:tr w:rsidR="00B24B79" w:rsidRPr="009A2EFB" w14:paraId="18675710" w14:textId="77777777" w:rsidTr="009A2EFB">
        <w:tc>
          <w:tcPr>
            <w:tcW w:w="2263" w:type="dxa"/>
            <w:gridSpan w:val="2"/>
          </w:tcPr>
          <w:p w14:paraId="0D2704A3" w14:textId="77777777" w:rsidR="00B24B79" w:rsidRPr="009A2EFB" w:rsidRDefault="00B24B79" w:rsidP="009A2EFB">
            <w:pPr>
              <w:spacing w:after="0" w:line="240" w:lineRule="auto"/>
              <w:rPr>
                <w:rFonts w:ascii="Arial" w:hAnsi="Arial" w:cs="Arial"/>
              </w:rPr>
            </w:pPr>
            <w:r w:rsidRPr="009A2EFB">
              <w:rPr>
                <w:rFonts w:ascii="Arial" w:hAnsi="Arial" w:cs="Arial"/>
              </w:rPr>
              <w:t>Date and Time form completed</w:t>
            </w:r>
          </w:p>
        </w:tc>
        <w:tc>
          <w:tcPr>
            <w:tcW w:w="6753" w:type="dxa"/>
            <w:gridSpan w:val="7"/>
          </w:tcPr>
          <w:p w14:paraId="08247172" w14:textId="77777777" w:rsidR="00AF446B" w:rsidRDefault="00DF3475" w:rsidP="00AF446B">
            <w:pPr>
              <w:tabs>
                <w:tab w:val="center" w:pos="3268"/>
                <w:tab w:val="left" w:pos="3720"/>
              </w:tabs>
              <w:spacing w:after="0" w:line="24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31563764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AF446B" w:rsidRPr="00D43004">
                  <w:rPr>
                    <w:rStyle w:val="PlaceholderText"/>
                  </w:rPr>
                  <w:t>Click or tap to enter a date.</w:t>
                </w:r>
              </w:sdtContent>
            </w:sdt>
            <w:r w:rsidR="00AF446B">
              <w:rPr>
                <w:rFonts w:ascii="Arial" w:hAnsi="Arial" w:cs="Arial"/>
              </w:rPr>
              <w:tab/>
            </w:r>
            <w:r w:rsidR="00AF446B">
              <w:rPr>
                <w:rFonts w:ascii="Arial" w:hAnsi="Arial" w:cs="Arial"/>
              </w:rPr>
              <w:tab/>
            </w:r>
          </w:p>
          <w:sdt>
            <w:sdtPr>
              <w:rPr>
                <w:rFonts w:ascii="Arial" w:hAnsi="Arial" w:cs="Arial"/>
              </w:rPr>
              <w:id w:val="-2013363536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</w:rPr>
                  <w:id w:val="152968218"/>
                  <w:placeholder>
                    <w:docPart w:val="DefaultPlaceholder_-1854013440"/>
                  </w:placeholder>
                  <w:showingPlcHdr/>
                </w:sdtPr>
                <w:sdtEndPr/>
                <w:sdtContent>
                  <w:p w14:paraId="2CE9978A" w14:textId="238A5D78" w:rsidR="00AF446B" w:rsidRPr="009A2EFB" w:rsidRDefault="00A74D56" w:rsidP="00A74D56">
                    <w:pPr>
                      <w:tabs>
                        <w:tab w:val="center" w:pos="3268"/>
                        <w:tab w:val="left" w:pos="3720"/>
                      </w:tabs>
                      <w:spacing w:after="0" w:line="240" w:lineRule="auto"/>
                      <w:rPr>
                        <w:rFonts w:ascii="Arial" w:hAnsi="Arial" w:cs="Arial"/>
                      </w:rPr>
                    </w:pPr>
                    <w:r w:rsidRPr="00D43004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sdtContent>
          </w:sdt>
        </w:tc>
      </w:tr>
    </w:tbl>
    <w:p w14:paraId="4F83B0B1" w14:textId="77777777" w:rsidR="00B24B79" w:rsidRPr="00B24B79" w:rsidRDefault="00B24B79" w:rsidP="00B24B79">
      <w:pPr>
        <w:ind w:left="-709"/>
        <w:rPr>
          <w:rFonts w:ascii="Arial" w:hAnsi="Arial" w:cs="Arial"/>
        </w:rPr>
      </w:pPr>
    </w:p>
    <w:p w14:paraId="0A1E52C4" w14:textId="77777777" w:rsidR="00B24B79" w:rsidRPr="00B24B79" w:rsidRDefault="00B24B79" w:rsidP="00B24B79">
      <w:pPr>
        <w:ind w:left="-709"/>
        <w:rPr>
          <w:rFonts w:ascii="Arial" w:hAnsi="Arial" w:cs="Arial"/>
        </w:rPr>
      </w:pPr>
    </w:p>
    <w:p w14:paraId="4859E239" w14:textId="77777777" w:rsidR="00B24B79" w:rsidRPr="00C273CC" w:rsidRDefault="00B24B79" w:rsidP="00C273CC">
      <w:pPr>
        <w:ind w:left="-709"/>
        <w:rPr>
          <w:rFonts w:ascii="Arial" w:hAnsi="Arial" w:cs="Arial"/>
        </w:rPr>
      </w:pPr>
      <w:r w:rsidRPr="00B24B79">
        <w:rPr>
          <w:rFonts w:ascii="Arial" w:hAnsi="Arial" w:cs="Arial"/>
        </w:rPr>
        <w:t xml:space="preserve">*A copy of this form must be kept </w:t>
      </w:r>
      <w:r w:rsidR="00C555BA">
        <w:rPr>
          <w:rFonts w:ascii="Arial" w:hAnsi="Arial" w:cs="Arial"/>
        </w:rPr>
        <w:t>i</w:t>
      </w:r>
      <w:r w:rsidRPr="00B24B79">
        <w:rPr>
          <w:rFonts w:ascii="Arial" w:hAnsi="Arial" w:cs="Arial"/>
        </w:rPr>
        <w:t>n the patient</w:t>
      </w:r>
      <w:r w:rsidR="00C555BA">
        <w:rPr>
          <w:rFonts w:ascii="Arial" w:hAnsi="Arial" w:cs="Arial"/>
        </w:rPr>
        <w:t>’s</w:t>
      </w:r>
      <w:r w:rsidRPr="00B24B79">
        <w:rPr>
          <w:rFonts w:ascii="Arial" w:hAnsi="Arial" w:cs="Arial"/>
        </w:rPr>
        <w:t xml:space="preserve"> note</w:t>
      </w:r>
      <w:r w:rsidR="00C273CC">
        <w:rPr>
          <w:rFonts w:ascii="Arial" w:hAnsi="Arial" w:cs="Arial"/>
        </w:rPr>
        <w:t>s</w:t>
      </w:r>
    </w:p>
    <w:p w14:paraId="3B488750" w14:textId="77777777" w:rsidR="00D5133F" w:rsidRDefault="00D5133F"/>
    <w:sectPr w:rsidR="00D513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B3B55"/>
    <w:multiLevelType w:val="hybridMultilevel"/>
    <w:tmpl w:val="4BDCBD4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042B"/>
    <w:multiLevelType w:val="hybridMultilevel"/>
    <w:tmpl w:val="27DA1B02"/>
    <w:lvl w:ilvl="0" w:tplc="3270553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08DF"/>
    <w:multiLevelType w:val="hybridMultilevel"/>
    <w:tmpl w:val="54A2556C"/>
    <w:lvl w:ilvl="0" w:tplc="28FCD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0924E4"/>
    <w:multiLevelType w:val="hybridMultilevel"/>
    <w:tmpl w:val="8FC26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953F9"/>
    <w:multiLevelType w:val="hybridMultilevel"/>
    <w:tmpl w:val="7C6A5154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73D3380D"/>
    <w:multiLevelType w:val="hybridMultilevel"/>
    <w:tmpl w:val="C6BA8024"/>
    <w:lvl w:ilvl="0" w:tplc="230AAF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504949">
    <w:abstractNumId w:val="2"/>
  </w:num>
  <w:num w:numId="2" w16cid:durableId="675235403">
    <w:abstractNumId w:val="0"/>
  </w:num>
  <w:num w:numId="3" w16cid:durableId="2084255023">
    <w:abstractNumId w:val="3"/>
  </w:num>
  <w:num w:numId="4" w16cid:durableId="1917740103">
    <w:abstractNumId w:val="4"/>
  </w:num>
  <w:num w:numId="5" w16cid:durableId="1684866405">
    <w:abstractNumId w:val="1"/>
  </w:num>
  <w:num w:numId="6" w16cid:durableId="901987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B79"/>
    <w:rsid w:val="00011D39"/>
    <w:rsid w:val="00012937"/>
    <w:rsid w:val="000D1A30"/>
    <w:rsid w:val="001C36A2"/>
    <w:rsid w:val="0023222A"/>
    <w:rsid w:val="00290E4A"/>
    <w:rsid w:val="0037601F"/>
    <w:rsid w:val="00457EF3"/>
    <w:rsid w:val="0046662F"/>
    <w:rsid w:val="005B41F6"/>
    <w:rsid w:val="005E41ED"/>
    <w:rsid w:val="006032F7"/>
    <w:rsid w:val="006334DE"/>
    <w:rsid w:val="006E35D8"/>
    <w:rsid w:val="00764209"/>
    <w:rsid w:val="008353F9"/>
    <w:rsid w:val="00895680"/>
    <w:rsid w:val="00974D4F"/>
    <w:rsid w:val="009A2EFB"/>
    <w:rsid w:val="00A45022"/>
    <w:rsid w:val="00A74D56"/>
    <w:rsid w:val="00AA409B"/>
    <w:rsid w:val="00AF446B"/>
    <w:rsid w:val="00B24B79"/>
    <w:rsid w:val="00B825E4"/>
    <w:rsid w:val="00BB220A"/>
    <w:rsid w:val="00C10CFD"/>
    <w:rsid w:val="00C273CC"/>
    <w:rsid w:val="00C555BA"/>
    <w:rsid w:val="00CC47DF"/>
    <w:rsid w:val="00D5133F"/>
    <w:rsid w:val="00D53F23"/>
    <w:rsid w:val="00E211FE"/>
    <w:rsid w:val="00E4152A"/>
    <w:rsid w:val="00F76B1E"/>
    <w:rsid w:val="00FA4D1C"/>
    <w:rsid w:val="00FB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C9973"/>
  <w15:chartTrackingRefBased/>
  <w15:docId w15:val="{CBCFCA4A-C858-4482-961A-D9625D27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B79"/>
    <w:pPr>
      <w:keepNext/>
      <w:keepLines/>
      <w:spacing w:before="360" w:after="80"/>
      <w:outlineLvl w:val="0"/>
    </w:pPr>
    <w:rPr>
      <w:rFonts w:ascii="Aptos Display" w:eastAsia="Times New Roman" w:hAnsi="Aptos Display"/>
      <w:color w:val="2E74B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B79"/>
    <w:pPr>
      <w:keepNext/>
      <w:keepLines/>
      <w:spacing w:before="160" w:after="80"/>
      <w:outlineLvl w:val="1"/>
    </w:pPr>
    <w:rPr>
      <w:rFonts w:ascii="Aptos Display" w:eastAsia="Times New Roman" w:hAnsi="Aptos Display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B79"/>
    <w:pPr>
      <w:keepNext/>
      <w:keepLines/>
      <w:spacing w:before="160" w:after="80"/>
      <w:outlineLvl w:val="2"/>
    </w:pPr>
    <w:rPr>
      <w:rFonts w:eastAsia="Times New Roman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B79"/>
    <w:pPr>
      <w:keepNext/>
      <w:keepLines/>
      <w:spacing w:before="80" w:after="40"/>
      <w:outlineLvl w:val="3"/>
    </w:pPr>
    <w:rPr>
      <w:rFonts w:eastAsia="Times New Roman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B79"/>
    <w:pPr>
      <w:keepNext/>
      <w:keepLines/>
      <w:spacing w:before="80" w:after="40"/>
      <w:outlineLvl w:val="4"/>
    </w:pPr>
    <w:rPr>
      <w:rFonts w:eastAsia="Times New Roman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B79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B79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B79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B79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4B79"/>
    <w:rPr>
      <w:rFonts w:ascii="Aptos Display" w:eastAsia="Times New Roman" w:hAnsi="Aptos Display" w:cs="Times New Roman"/>
      <w:color w:val="2E74B5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B24B79"/>
    <w:rPr>
      <w:rFonts w:ascii="Aptos Display" w:eastAsia="Times New Roman" w:hAnsi="Aptos Display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B24B79"/>
    <w:rPr>
      <w:rFonts w:eastAsia="Times New Roman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B24B79"/>
    <w:rPr>
      <w:rFonts w:eastAsia="Times New Roman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semiHidden/>
    <w:rsid w:val="00B24B79"/>
    <w:rPr>
      <w:rFonts w:eastAsia="Times New Roman" w:cs="Times New Roman"/>
      <w:color w:val="2E74B5"/>
    </w:rPr>
  </w:style>
  <w:style w:type="character" w:customStyle="1" w:styleId="Heading6Char">
    <w:name w:val="Heading 6 Char"/>
    <w:link w:val="Heading6"/>
    <w:uiPriority w:val="9"/>
    <w:semiHidden/>
    <w:rsid w:val="00B24B79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B24B79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B24B79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B24B79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B24B79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B24B79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B79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uiPriority w:val="11"/>
    <w:rsid w:val="00B24B79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B79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B24B79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B24B79"/>
    <w:pPr>
      <w:ind w:left="720"/>
      <w:contextualSpacing/>
    </w:pPr>
  </w:style>
  <w:style w:type="character" w:styleId="IntenseEmphasis">
    <w:name w:val="Intense Emphasis"/>
    <w:uiPriority w:val="21"/>
    <w:qFormat/>
    <w:rsid w:val="00B24B79"/>
    <w:rPr>
      <w:i/>
      <w:iCs/>
      <w:color w:val="2E74B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B79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/>
    </w:rPr>
  </w:style>
  <w:style w:type="character" w:customStyle="1" w:styleId="IntenseQuoteChar">
    <w:name w:val="Intense Quote Char"/>
    <w:link w:val="IntenseQuote"/>
    <w:uiPriority w:val="30"/>
    <w:rsid w:val="00B24B79"/>
    <w:rPr>
      <w:i/>
      <w:iCs/>
      <w:color w:val="2E74B5"/>
    </w:rPr>
  </w:style>
  <w:style w:type="character" w:styleId="IntenseReference">
    <w:name w:val="Intense Reference"/>
    <w:uiPriority w:val="32"/>
    <w:qFormat/>
    <w:rsid w:val="00B24B79"/>
    <w:rPr>
      <w:b/>
      <w:bCs/>
      <w:smallCaps/>
      <w:color w:val="2E74B5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B2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2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6E35D8"/>
    <w:rPr>
      <w:color w:val="666666"/>
    </w:rPr>
  </w:style>
  <w:style w:type="character" w:styleId="CommentReference">
    <w:name w:val="annotation reference"/>
    <w:uiPriority w:val="99"/>
    <w:semiHidden/>
    <w:unhideWhenUsed/>
    <w:rsid w:val="00232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32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2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22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6B1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D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31142-4DEA-4234-82D6-72695508CBF1}"/>
      </w:docPartPr>
      <w:docPartBody>
        <w:p w:rsidR="00E80460" w:rsidRDefault="00F10E41"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30D9763D84FC5AAB83856342E9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FFB15-28AC-4096-BDE9-5B64DD1CE8F0}"/>
      </w:docPartPr>
      <w:docPartBody>
        <w:p w:rsidR="00E80460" w:rsidRDefault="00F10E41" w:rsidP="00F10E41">
          <w:pPr>
            <w:pStyle w:val="A3430D9763D84FC5AAB83856342E977B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6EF0E4CC184BA8902201C630EF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BD639-255C-4C00-83B9-4267D715D832}"/>
      </w:docPartPr>
      <w:docPartBody>
        <w:p w:rsidR="00E80460" w:rsidRDefault="00F10E41" w:rsidP="00F10E41">
          <w:pPr>
            <w:pStyle w:val="616EF0E4CC184BA8902201C630EF6D31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F3B79EC4274D66880CEF7801B13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4AC43-F9A6-4A0B-A44F-06670990F735}"/>
      </w:docPartPr>
      <w:docPartBody>
        <w:p w:rsidR="00E80460" w:rsidRDefault="00F10E41" w:rsidP="00F10E41">
          <w:pPr>
            <w:pStyle w:val="30F3B79EC4274D66880CEF7801B13300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C3C22D11CF428BA93A797697D58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69919-C26B-4693-9787-D97214513518}"/>
      </w:docPartPr>
      <w:docPartBody>
        <w:p w:rsidR="00E80460" w:rsidRDefault="00F10E41" w:rsidP="00F10E41">
          <w:pPr>
            <w:pStyle w:val="D1C3C22D11CF428BA93A797697D58D7E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F818762ABC4D2BA86A755AC658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58533-EACB-49C2-BA1C-8E52025A6BE0}"/>
      </w:docPartPr>
      <w:docPartBody>
        <w:p w:rsidR="00E80460" w:rsidRDefault="00F10E41" w:rsidP="00F10E41">
          <w:pPr>
            <w:pStyle w:val="CFF818762ABC4D2BA86A755AC658686F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2F259CA92140B8966CAB8B82466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49CF9-0423-427C-B99C-ECECE5DD0083}"/>
      </w:docPartPr>
      <w:docPartBody>
        <w:p w:rsidR="00E80460" w:rsidRDefault="00F10E41" w:rsidP="00F10E41">
          <w:pPr>
            <w:pStyle w:val="2F2F259CA92140B8966CAB8B82466AC7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C003C792424AE7B1F5DFA94FD54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8A1A5-8D28-4A73-8A7B-CC16AD18427F}"/>
      </w:docPartPr>
      <w:docPartBody>
        <w:p w:rsidR="00E80460" w:rsidRDefault="00F10E41" w:rsidP="00F10E41">
          <w:pPr>
            <w:pStyle w:val="45C003C792424AE7B1F5DFA94FD5469A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B17907F8D6444EAFD0BEEF56B7A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05D57-4862-4866-B0EB-CB7C0D4AA934}"/>
      </w:docPartPr>
      <w:docPartBody>
        <w:p w:rsidR="00E80460" w:rsidRDefault="00F10E41" w:rsidP="00F10E41">
          <w:pPr>
            <w:pStyle w:val="3DB17907F8D6444EAFD0BEEF56B7A56D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131D66AD67472DAA1A2E0DCFB56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FEA3F-FB64-4B79-8EF0-F377305D22B4}"/>
      </w:docPartPr>
      <w:docPartBody>
        <w:p w:rsidR="00E80460" w:rsidRDefault="00F10E41" w:rsidP="00F10E41">
          <w:pPr>
            <w:pStyle w:val="ED131D66AD67472DAA1A2E0DCFB568F6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EDD808B32B4AC4B6502BD966ABE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CEEAE-3845-4BA1-8AFE-6E221DC8F2E6}"/>
      </w:docPartPr>
      <w:docPartBody>
        <w:p w:rsidR="00E80460" w:rsidRDefault="00F10E41" w:rsidP="00F10E41">
          <w:pPr>
            <w:pStyle w:val="EAEDD808B32B4AC4B6502BD966ABEB29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B834F43E634F02BA99C12AB11E5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4D6BB-BC00-4EA9-90AD-25D649C032D2}"/>
      </w:docPartPr>
      <w:docPartBody>
        <w:p w:rsidR="00E80460" w:rsidRDefault="00F10E41" w:rsidP="00F10E41">
          <w:pPr>
            <w:pStyle w:val="DEB834F43E634F02BA99C12AB11E5B0F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29A2F64C284BACAAE5DA0F154BD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A9B8B-5CE3-49EC-BF95-B0CBE1F46198}"/>
      </w:docPartPr>
      <w:docPartBody>
        <w:p w:rsidR="00E80460" w:rsidRDefault="00F10E41" w:rsidP="00F10E41">
          <w:pPr>
            <w:pStyle w:val="B729A2F64C284BACAAE5DA0F154BDE40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A41DFCCBBB4AFFA6E189453AEA7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D36FC-3C20-4C0B-B39F-8640B7E9965C}"/>
      </w:docPartPr>
      <w:docPartBody>
        <w:p w:rsidR="00E80460" w:rsidRDefault="00F10E41" w:rsidP="00F10E41">
          <w:pPr>
            <w:pStyle w:val="9FA41DFCCBBB4AFFA6E189453AEA7954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74EBE9130541389DC6819983565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4E6F7-10EC-489B-8957-F302B2F6DE7D}"/>
      </w:docPartPr>
      <w:docPartBody>
        <w:p w:rsidR="00E80460" w:rsidRDefault="00F10E41" w:rsidP="00F10E41">
          <w:pPr>
            <w:pStyle w:val="EC74EBE9130541389DC6819983565E52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A5B745B32846CB8369C0BE2CAD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7361E-CF66-41B7-B0DE-AE692EB91A38}"/>
      </w:docPartPr>
      <w:docPartBody>
        <w:p w:rsidR="00E80460" w:rsidRDefault="00F10E41" w:rsidP="00F10E41">
          <w:pPr>
            <w:pStyle w:val="29A5B745B32846CB8369C0BE2CADAF4A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E94E23AD964DCC8FCA920157D57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8E890-2B1D-4FBE-9DC2-39C288386D38}"/>
      </w:docPartPr>
      <w:docPartBody>
        <w:p w:rsidR="00E80460" w:rsidRDefault="00F10E41" w:rsidP="00F10E41">
          <w:pPr>
            <w:pStyle w:val="1AE94E23AD964DCC8FCA920157D575CE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3B867B68D744DD931B10A3EE47E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71DC8-DFB3-4C36-BA63-F7183BF4CB23}"/>
      </w:docPartPr>
      <w:docPartBody>
        <w:p w:rsidR="00E80460" w:rsidRDefault="00F10E41" w:rsidP="00F10E41">
          <w:pPr>
            <w:pStyle w:val="043B867B68D744DD931B10A3EE47E5F1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CD416EB4EE43F598EFA6E94696D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B4F29-B098-498B-8092-1C1A3777F7FB}"/>
      </w:docPartPr>
      <w:docPartBody>
        <w:p w:rsidR="00E80460" w:rsidRDefault="00F10E41" w:rsidP="00F10E41">
          <w:pPr>
            <w:pStyle w:val="CBCD416EB4EE43F598EFA6E94696D255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361E68BE6C408B84D04D4352E2A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90650-1170-42FB-A538-11FC0446C04C}"/>
      </w:docPartPr>
      <w:docPartBody>
        <w:p w:rsidR="00E80460" w:rsidRDefault="00F10E41" w:rsidP="00F10E41">
          <w:pPr>
            <w:pStyle w:val="CF361E68BE6C408B84D04D4352E2A41D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25725-70BC-419B-9FE5-617580846EE7}"/>
      </w:docPartPr>
      <w:docPartBody>
        <w:p w:rsidR="00E80460" w:rsidRDefault="00F10E41">
          <w:r w:rsidRPr="00D43004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C8ED2-633E-4383-9AFB-333EC51F2687}"/>
      </w:docPartPr>
      <w:docPartBody>
        <w:p w:rsidR="00E80460" w:rsidRDefault="00F10E41"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8F857E155ED14B7BA913A9926AD6B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198CD-D30A-453F-97F2-9376916922F3}"/>
      </w:docPartPr>
      <w:docPartBody>
        <w:p w:rsidR="00E80460" w:rsidRDefault="00F10E41" w:rsidP="00F10E41">
          <w:pPr>
            <w:pStyle w:val="8F857E155ED14B7BA913A9926AD6BA9E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274FBC8D51DA47FB84EA29BC0F9BF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11237-7CFB-4FEC-BB17-243223C84E89}"/>
      </w:docPartPr>
      <w:docPartBody>
        <w:p w:rsidR="00E80460" w:rsidRDefault="00F10E41" w:rsidP="00F10E41">
          <w:pPr>
            <w:pStyle w:val="274FBC8D51DA47FB84EA29BC0F9BF70B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63479A20F02E4B73BC7E05E5E87A0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F8EEC-B9AA-407E-BABD-85B2D08055A1}"/>
      </w:docPartPr>
      <w:docPartBody>
        <w:p w:rsidR="00E80460" w:rsidRDefault="00F10E41" w:rsidP="00F10E41">
          <w:pPr>
            <w:pStyle w:val="63479A20F02E4B73BC7E05E5E87A0E91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4D1D2EB74D1E467A91EDE117052B1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92D9F-BD60-4C3E-A23C-2C7BD1B9AC82}"/>
      </w:docPartPr>
      <w:docPartBody>
        <w:p w:rsidR="00E80460" w:rsidRDefault="00F10E41" w:rsidP="00F10E41">
          <w:pPr>
            <w:pStyle w:val="4D1D2EB74D1E467A91EDE117052B1D65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970DE3B915EC4FE4B97183D7EBE52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AD5A5-F802-4AAA-AD1E-F45C86A845F2}"/>
      </w:docPartPr>
      <w:docPartBody>
        <w:p w:rsidR="00E80460" w:rsidRDefault="00F10E41" w:rsidP="00F10E41">
          <w:pPr>
            <w:pStyle w:val="970DE3B915EC4FE4B97183D7EBE521E0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9AC58657C0F7416E8F9A1461BB3C0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9660D-247D-4667-8FF0-C44FE0867AB0}"/>
      </w:docPartPr>
      <w:docPartBody>
        <w:p w:rsidR="00E80460" w:rsidRDefault="00F10E41" w:rsidP="00F10E41">
          <w:pPr>
            <w:pStyle w:val="9AC58657C0F7416E8F9A1461BB3C076B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7DDDD8BDDEA64C36B28802A3B38BD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CEEC8-FB71-4542-9084-9692CD096B08}"/>
      </w:docPartPr>
      <w:docPartBody>
        <w:p w:rsidR="00E80460" w:rsidRDefault="00F10E41" w:rsidP="00F10E41">
          <w:pPr>
            <w:pStyle w:val="7DDDD8BDDEA64C36B28802A3B38BD7DE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82ED474D0F14424A94F44E0AD5F13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9C5BC-068F-45C5-B0E1-D35844F94FD1}"/>
      </w:docPartPr>
      <w:docPartBody>
        <w:p w:rsidR="00E80460" w:rsidRDefault="00F10E41" w:rsidP="00F10E41">
          <w:pPr>
            <w:pStyle w:val="82ED474D0F14424A94F44E0AD5F1365D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69097258004248BBB0AA69BFEF923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4754A-5255-4700-B50B-D6CC6589C589}"/>
      </w:docPartPr>
      <w:docPartBody>
        <w:p w:rsidR="00E80460" w:rsidRDefault="00F10E41" w:rsidP="00F10E41">
          <w:pPr>
            <w:pStyle w:val="69097258004248BBB0AA69BFEF923B2C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AFCE8E079F4F4082AFC8EDF975A59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78891-F12E-43C2-884E-BCEF57076B64}"/>
      </w:docPartPr>
      <w:docPartBody>
        <w:p w:rsidR="00E80460" w:rsidRDefault="00F10E41" w:rsidP="00F10E41">
          <w:pPr>
            <w:pStyle w:val="AFCE8E079F4F4082AFC8EDF975A5940F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E91655836E2A4C9C9A3394E8793CD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EFF0D-8CEF-4A57-A7C0-6E162CA77839}"/>
      </w:docPartPr>
      <w:docPartBody>
        <w:p w:rsidR="00E80460" w:rsidRDefault="00F10E41" w:rsidP="00F10E41">
          <w:pPr>
            <w:pStyle w:val="E91655836E2A4C9C9A3394E8793CDC5A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8C7C497E440B4F7EBD04055A6C34B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F272C-D101-484D-BD19-D3988F83A761}"/>
      </w:docPartPr>
      <w:docPartBody>
        <w:p w:rsidR="00E80460" w:rsidRDefault="00F10E41" w:rsidP="00F10E41">
          <w:pPr>
            <w:pStyle w:val="8C7C497E440B4F7EBD04055A6C34B759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1FEF0751322247239197B0FB77A93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F2A25-5FD9-485D-9209-D763639F5FBF}"/>
      </w:docPartPr>
      <w:docPartBody>
        <w:p w:rsidR="00E80460" w:rsidRDefault="00F10E41" w:rsidP="00F10E41">
          <w:pPr>
            <w:pStyle w:val="1FEF0751322247239197B0FB77A93E8D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177D7C4CBD1A4130BD9E5B1E2D4CD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64E29-BA52-4D01-9C2F-30A8D754E3F5}"/>
      </w:docPartPr>
      <w:docPartBody>
        <w:p w:rsidR="00E80460" w:rsidRDefault="00F10E41" w:rsidP="00F10E41">
          <w:pPr>
            <w:pStyle w:val="177D7C4CBD1A4130BD9E5B1E2D4CDFBD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F335C9BF9A344C1A94597B400F397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356E0-93FF-4DFA-98DD-6289F9BFC7BC}"/>
      </w:docPartPr>
      <w:docPartBody>
        <w:p w:rsidR="00E80460" w:rsidRDefault="00F10E41" w:rsidP="00F10E41">
          <w:pPr>
            <w:pStyle w:val="F335C9BF9A344C1A94597B400F397285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CFCACB2E390D47D89C59087F453F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14630-8BF1-4653-A3F4-E1EFDF29D360}"/>
      </w:docPartPr>
      <w:docPartBody>
        <w:p w:rsidR="00E80460" w:rsidRDefault="00F10E41" w:rsidP="00F10E41">
          <w:pPr>
            <w:pStyle w:val="CFCACB2E390D47D89C59087F453FB8BD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C55542EE357F40CAB249A7E60F372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A9AD8-A154-43C4-8ED5-8D594541DF0D}"/>
      </w:docPartPr>
      <w:docPartBody>
        <w:p w:rsidR="00E80460" w:rsidRDefault="00F10E41" w:rsidP="00F10E41">
          <w:pPr>
            <w:pStyle w:val="C55542EE357F40CAB249A7E60F372634"/>
          </w:pPr>
          <w:r w:rsidRPr="00D43004">
            <w:rPr>
              <w:rStyle w:val="PlaceholderText"/>
            </w:rPr>
            <w:t>Choose an item.</w:t>
          </w:r>
        </w:p>
      </w:docPartBody>
    </w:docPart>
    <w:docPart>
      <w:docPartPr>
        <w:name w:val="500A9005A6E4478B8A48891B41D77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45F14-3B5D-4C70-A4B1-4B85049E7BA8}"/>
      </w:docPartPr>
      <w:docPartBody>
        <w:p w:rsidR="00E80460" w:rsidRDefault="00F10E41" w:rsidP="00F10E41">
          <w:pPr>
            <w:pStyle w:val="500A9005A6E4478B8A48891B41D77B88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F0C7D14504474D8F1361B4F3507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EBA0B-E094-49BB-ABA5-9C6B2839212B}"/>
      </w:docPartPr>
      <w:docPartBody>
        <w:p w:rsidR="00E80460" w:rsidRDefault="00F10E41" w:rsidP="00F10E41">
          <w:pPr>
            <w:pStyle w:val="53F0C7D14504474D8F1361B4F3507738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0489D4D5E9489693464AFA36CAB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CA8D-817F-46B6-A0CB-1E56605E53C8}"/>
      </w:docPartPr>
      <w:docPartBody>
        <w:p w:rsidR="00E80460" w:rsidRDefault="00F10E41" w:rsidP="00F10E41">
          <w:pPr>
            <w:pStyle w:val="E40489D4D5E9489693464AFA36CABE78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341E9079E744C1B3756366036A9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DBA1F-A6AA-4666-A568-93FD6CB32E23}"/>
      </w:docPartPr>
      <w:docPartBody>
        <w:p w:rsidR="00E80460" w:rsidRDefault="00F10E41" w:rsidP="00F10E41">
          <w:pPr>
            <w:pStyle w:val="C6341E9079E744C1B3756366036A9383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B3391E483247098F09F79E85B9F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AEBB7-3D93-48D4-B473-AD488109AC33}"/>
      </w:docPartPr>
      <w:docPartBody>
        <w:p w:rsidR="00E80460" w:rsidRDefault="00F10E41" w:rsidP="00F10E41">
          <w:pPr>
            <w:pStyle w:val="40B3391E483247098F09F79E85B9F016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B6E9D3BFB2459D8F9B6FAB26F6F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53161-44FA-4140-9A6D-E0DD2054E50F}"/>
      </w:docPartPr>
      <w:docPartBody>
        <w:p w:rsidR="00E80460" w:rsidRDefault="00F10E41" w:rsidP="00F10E41">
          <w:pPr>
            <w:pStyle w:val="88B6E9D3BFB2459D8F9B6FAB26F6F643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D2F691039C40B08267AC3941141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C047A-D441-4B48-AE38-F841049674B2}"/>
      </w:docPartPr>
      <w:docPartBody>
        <w:p w:rsidR="00E80460" w:rsidRDefault="00F10E41" w:rsidP="00F10E41">
          <w:pPr>
            <w:pStyle w:val="13D2F691039C40B08267AC3941141CC7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4237FEF6A9456D9B39AEBF468DA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EF55C-A4BD-4390-95D7-1A91C1BEB17A}"/>
      </w:docPartPr>
      <w:docPartBody>
        <w:p w:rsidR="00E80460" w:rsidRDefault="00F10E41" w:rsidP="00F10E41">
          <w:pPr>
            <w:pStyle w:val="824237FEF6A9456D9B39AEBF468DA8C5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A3C4CD1030497AA802877A1CAC8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7AEA0-C64D-4399-B876-C127011BF2DD}"/>
      </w:docPartPr>
      <w:docPartBody>
        <w:p w:rsidR="00E80460" w:rsidRDefault="00F10E41" w:rsidP="00F10E41">
          <w:pPr>
            <w:pStyle w:val="1FA3C4CD1030497AA802877A1CAC85C1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22BD4286684487852B97AC03D21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0D8B9-2994-41AD-8406-636CD85D94E2}"/>
      </w:docPartPr>
      <w:docPartBody>
        <w:p w:rsidR="00E80460" w:rsidRDefault="00F10E41" w:rsidP="00F10E41">
          <w:pPr>
            <w:pStyle w:val="2022BD4286684487852B97AC03D217D6"/>
          </w:pPr>
          <w:r w:rsidRPr="00D4300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E41"/>
    <w:rsid w:val="00000CEE"/>
    <w:rsid w:val="00D53F23"/>
    <w:rsid w:val="00E80460"/>
    <w:rsid w:val="00F1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10E41"/>
    <w:rPr>
      <w:color w:val="666666"/>
    </w:rPr>
  </w:style>
  <w:style w:type="paragraph" w:customStyle="1" w:styleId="A3430D9763D84FC5AAB83856342E977B">
    <w:name w:val="A3430D9763D84FC5AAB83856342E977B"/>
    <w:rsid w:val="00F10E41"/>
  </w:style>
  <w:style w:type="paragraph" w:customStyle="1" w:styleId="616EF0E4CC184BA8902201C630EF6D31">
    <w:name w:val="616EF0E4CC184BA8902201C630EF6D31"/>
    <w:rsid w:val="00F10E41"/>
  </w:style>
  <w:style w:type="paragraph" w:customStyle="1" w:styleId="30F3B79EC4274D66880CEF7801B13300">
    <w:name w:val="30F3B79EC4274D66880CEF7801B13300"/>
    <w:rsid w:val="00F10E41"/>
  </w:style>
  <w:style w:type="paragraph" w:customStyle="1" w:styleId="D1C3C22D11CF428BA93A797697D58D7E">
    <w:name w:val="D1C3C22D11CF428BA93A797697D58D7E"/>
    <w:rsid w:val="00F10E41"/>
  </w:style>
  <w:style w:type="paragraph" w:customStyle="1" w:styleId="CFF818762ABC4D2BA86A755AC658686F">
    <w:name w:val="CFF818762ABC4D2BA86A755AC658686F"/>
    <w:rsid w:val="00F10E41"/>
  </w:style>
  <w:style w:type="paragraph" w:customStyle="1" w:styleId="2F2F259CA92140B8966CAB8B82466AC7">
    <w:name w:val="2F2F259CA92140B8966CAB8B82466AC7"/>
    <w:rsid w:val="00F10E41"/>
  </w:style>
  <w:style w:type="paragraph" w:customStyle="1" w:styleId="45C003C792424AE7B1F5DFA94FD5469A">
    <w:name w:val="45C003C792424AE7B1F5DFA94FD5469A"/>
    <w:rsid w:val="00F10E41"/>
  </w:style>
  <w:style w:type="paragraph" w:customStyle="1" w:styleId="3DB17907F8D6444EAFD0BEEF56B7A56D">
    <w:name w:val="3DB17907F8D6444EAFD0BEEF56B7A56D"/>
    <w:rsid w:val="00F10E41"/>
  </w:style>
  <w:style w:type="paragraph" w:customStyle="1" w:styleId="ED131D66AD67472DAA1A2E0DCFB568F6">
    <w:name w:val="ED131D66AD67472DAA1A2E0DCFB568F6"/>
    <w:rsid w:val="00F10E41"/>
  </w:style>
  <w:style w:type="paragraph" w:customStyle="1" w:styleId="EAEDD808B32B4AC4B6502BD966ABEB29">
    <w:name w:val="EAEDD808B32B4AC4B6502BD966ABEB29"/>
    <w:rsid w:val="00F10E41"/>
  </w:style>
  <w:style w:type="paragraph" w:customStyle="1" w:styleId="DEB834F43E634F02BA99C12AB11E5B0F">
    <w:name w:val="DEB834F43E634F02BA99C12AB11E5B0F"/>
    <w:rsid w:val="00F10E41"/>
  </w:style>
  <w:style w:type="paragraph" w:customStyle="1" w:styleId="B729A2F64C284BACAAE5DA0F154BDE40">
    <w:name w:val="B729A2F64C284BACAAE5DA0F154BDE40"/>
    <w:rsid w:val="00F10E41"/>
  </w:style>
  <w:style w:type="paragraph" w:customStyle="1" w:styleId="9FA41DFCCBBB4AFFA6E189453AEA7954">
    <w:name w:val="9FA41DFCCBBB4AFFA6E189453AEA7954"/>
    <w:rsid w:val="00F10E41"/>
  </w:style>
  <w:style w:type="paragraph" w:customStyle="1" w:styleId="EC74EBE9130541389DC6819983565E52">
    <w:name w:val="EC74EBE9130541389DC6819983565E52"/>
    <w:rsid w:val="00F10E41"/>
  </w:style>
  <w:style w:type="paragraph" w:customStyle="1" w:styleId="29A5B745B32846CB8369C0BE2CADAF4A">
    <w:name w:val="29A5B745B32846CB8369C0BE2CADAF4A"/>
    <w:rsid w:val="00F10E41"/>
  </w:style>
  <w:style w:type="paragraph" w:customStyle="1" w:styleId="1AE94E23AD964DCC8FCA920157D575CE">
    <w:name w:val="1AE94E23AD964DCC8FCA920157D575CE"/>
    <w:rsid w:val="00F10E41"/>
  </w:style>
  <w:style w:type="paragraph" w:customStyle="1" w:styleId="043B867B68D744DD931B10A3EE47E5F1">
    <w:name w:val="043B867B68D744DD931B10A3EE47E5F1"/>
    <w:rsid w:val="00F10E41"/>
  </w:style>
  <w:style w:type="paragraph" w:customStyle="1" w:styleId="CBCD416EB4EE43F598EFA6E94696D255">
    <w:name w:val="CBCD416EB4EE43F598EFA6E94696D255"/>
    <w:rsid w:val="00F10E41"/>
  </w:style>
  <w:style w:type="paragraph" w:customStyle="1" w:styleId="CF361E68BE6C408B84D04D4352E2A41D">
    <w:name w:val="CF361E68BE6C408B84D04D4352E2A41D"/>
    <w:rsid w:val="00F10E41"/>
  </w:style>
  <w:style w:type="paragraph" w:customStyle="1" w:styleId="88A8B004E8854058A9B6191360023BD8">
    <w:name w:val="88A8B004E8854058A9B6191360023BD8"/>
    <w:rsid w:val="00F10E41"/>
  </w:style>
  <w:style w:type="paragraph" w:customStyle="1" w:styleId="8F857E155ED14B7BA913A9926AD6BA9E">
    <w:name w:val="8F857E155ED14B7BA913A9926AD6BA9E"/>
    <w:rsid w:val="00F10E41"/>
  </w:style>
  <w:style w:type="paragraph" w:customStyle="1" w:styleId="274FBC8D51DA47FB84EA29BC0F9BF70B">
    <w:name w:val="274FBC8D51DA47FB84EA29BC0F9BF70B"/>
    <w:rsid w:val="00F10E41"/>
  </w:style>
  <w:style w:type="paragraph" w:customStyle="1" w:styleId="63479A20F02E4B73BC7E05E5E87A0E91">
    <w:name w:val="63479A20F02E4B73BC7E05E5E87A0E91"/>
    <w:rsid w:val="00F10E41"/>
  </w:style>
  <w:style w:type="paragraph" w:customStyle="1" w:styleId="4D1D2EB74D1E467A91EDE117052B1D65">
    <w:name w:val="4D1D2EB74D1E467A91EDE117052B1D65"/>
    <w:rsid w:val="00F10E41"/>
  </w:style>
  <w:style w:type="paragraph" w:customStyle="1" w:styleId="970DE3B915EC4FE4B97183D7EBE521E0">
    <w:name w:val="970DE3B915EC4FE4B97183D7EBE521E0"/>
    <w:rsid w:val="00F10E41"/>
  </w:style>
  <w:style w:type="paragraph" w:customStyle="1" w:styleId="9AC58657C0F7416E8F9A1461BB3C076B">
    <w:name w:val="9AC58657C0F7416E8F9A1461BB3C076B"/>
    <w:rsid w:val="00F10E41"/>
  </w:style>
  <w:style w:type="paragraph" w:customStyle="1" w:styleId="7DDDD8BDDEA64C36B28802A3B38BD7DE">
    <w:name w:val="7DDDD8BDDEA64C36B28802A3B38BD7DE"/>
    <w:rsid w:val="00F10E41"/>
  </w:style>
  <w:style w:type="paragraph" w:customStyle="1" w:styleId="82ED474D0F14424A94F44E0AD5F1365D">
    <w:name w:val="82ED474D0F14424A94F44E0AD5F1365D"/>
    <w:rsid w:val="00F10E41"/>
  </w:style>
  <w:style w:type="paragraph" w:customStyle="1" w:styleId="69097258004248BBB0AA69BFEF923B2C">
    <w:name w:val="69097258004248BBB0AA69BFEF923B2C"/>
    <w:rsid w:val="00F10E41"/>
  </w:style>
  <w:style w:type="paragraph" w:customStyle="1" w:styleId="AFCE8E079F4F4082AFC8EDF975A5940F">
    <w:name w:val="AFCE8E079F4F4082AFC8EDF975A5940F"/>
    <w:rsid w:val="00F10E41"/>
  </w:style>
  <w:style w:type="paragraph" w:customStyle="1" w:styleId="E91655836E2A4C9C9A3394E8793CDC5A">
    <w:name w:val="E91655836E2A4C9C9A3394E8793CDC5A"/>
    <w:rsid w:val="00F10E41"/>
  </w:style>
  <w:style w:type="paragraph" w:customStyle="1" w:styleId="8C7C497E440B4F7EBD04055A6C34B759">
    <w:name w:val="8C7C497E440B4F7EBD04055A6C34B759"/>
    <w:rsid w:val="00F10E41"/>
  </w:style>
  <w:style w:type="paragraph" w:customStyle="1" w:styleId="1FEF0751322247239197B0FB77A93E8D">
    <w:name w:val="1FEF0751322247239197B0FB77A93E8D"/>
    <w:rsid w:val="00F10E41"/>
  </w:style>
  <w:style w:type="paragraph" w:customStyle="1" w:styleId="177D7C4CBD1A4130BD9E5B1E2D4CDFBD">
    <w:name w:val="177D7C4CBD1A4130BD9E5B1E2D4CDFBD"/>
    <w:rsid w:val="00F10E41"/>
  </w:style>
  <w:style w:type="paragraph" w:customStyle="1" w:styleId="F335C9BF9A344C1A94597B400F397285">
    <w:name w:val="F335C9BF9A344C1A94597B400F397285"/>
    <w:rsid w:val="00F10E41"/>
  </w:style>
  <w:style w:type="paragraph" w:customStyle="1" w:styleId="CFCACB2E390D47D89C59087F453FB8BD">
    <w:name w:val="CFCACB2E390D47D89C59087F453FB8BD"/>
    <w:rsid w:val="00F10E41"/>
  </w:style>
  <w:style w:type="paragraph" w:customStyle="1" w:styleId="C55542EE357F40CAB249A7E60F372634">
    <w:name w:val="C55542EE357F40CAB249A7E60F372634"/>
    <w:rsid w:val="00F10E41"/>
  </w:style>
  <w:style w:type="paragraph" w:customStyle="1" w:styleId="500A9005A6E4478B8A48891B41D77B88">
    <w:name w:val="500A9005A6E4478B8A48891B41D77B88"/>
    <w:rsid w:val="00F10E41"/>
  </w:style>
  <w:style w:type="paragraph" w:customStyle="1" w:styleId="53F0C7D14504474D8F1361B4F3507738">
    <w:name w:val="53F0C7D14504474D8F1361B4F3507738"/>
    <w:rsid w:val="00F10E41"/>
  </w:style>
  <w:style w:type="paragraph" w:customStyle="1" w:styleId="E40489D4D5E9489693464AFA36CABE78">
    <w:name w:val="E40489D4D5E9489693464AFA36CABE78"/>
    <w:rsid w:val="00F10E41"/>
  </w:style>
  <w:style w:type="paragraph" w:customStyle="1" w:styleId="C6341E9079E744C1B3756366036A9383">
    <w:name w:val="C6341E9079E744C1B3756366036A9383"/>
    <w:rsid w:val="00F10E41"/>
  </w:style>
  <w:style w:type="paragraph" w:customStyle="1" w:styleId="40B3391E483247098F09F79E85B9F016">
    <w:name w:val="40B3391E483247098F09F79E85B9F016"/>
    <w:rsid w:val="00F10E41"/>
  </w:style>
  <w:style w:type="paragraph" w:customStyle="1" w:styleId="88B6E9D3BFB2459D8F9B6FAB26F6F643">
    <w:name w:val="88B6E9D3BFB2459D8F9B6FAB26F6F643"/>
    <w:rsid w:val="00F10E41"/>
  </w:style>
  <w:style w:type="paragraph" w:customStyle="1" w:styleId="13D2F691039C40B08267AC3941141CC7">
    <w:name w:val="13D2F691039C40B08267AC3941141CC7"/>
    <w:rsid w:val="00F10E41"/>
  </w:style>
  <w:style w:type="paragraph" w:customStyle="1" w:styleId="824237FEF6A9456D9B39AEBF468DA8C5">
    <w:name w:val="824237FEF6A9456D9B39AEBF468DA8C5"/>
    <w:rsid w:val="00F10E41"/>
  </w:style>
  <w:style w:type="paragraph" w:customStyle="1" w:styleId="1FA3C4CD1030497AA802877A1CAC85C1">
    <w:name w:val="1FA3C4CD1030497AA802877A1CAC85C1"/>
    <w:rsid w:val="00F10E41"/>
  </w:style>
  <w:style w:type="paragraph" w:customStyle="1" w:styleId="2022BD4286684487852B97AC03D217D6">
    <w:name w:val="2022BD4286684487852B97AC03D217D6"/>
    <w:rsid w:val="00F10E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430C-AB53-47AB-BF2C-D3C3A361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1796</Words>
  <Characters>9269</Characters>
  <Application>Microsoft Office Word</Application>
  <DocSecurity>0</DocSecurity>
  <Lines>237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Scott</dc:creator>
  <cp:keywords/>
  <dc:description/>
  <cp:lastModifiedBy>Maguire, Bethan</cp:lastModifiedBy>
  <cp:revision>6</cp:revision>
  <dcterms:created xsi:type="dcterms:W3CDTF">2025-08-28T13:23:00Z</dcterms:created>
  <dcterms:modified xsi:type="dcterms:W3CDTF">2025-09-24T09:18:00Z</dcterms:modified>
</cp:coreProperties>
</file>